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24834" w:type="dxa"/>
        <w:tblInd w:w="-459" w:type="dxa"/>
        <w:tblLayout w:type="fixed"/>
        <w:tblCellMar>
          <w:left w:w="0" w:type="dxa"/>
          <w:right w:w="0" w:type="dxa"/>
        </w:tblCellMar>
        <w:tblLook w:val="04A0" w:firstRow="1" w:lastRow="0" w:firstColumn="1" w:lastColumn="0" w:noHBand="0" w:noVBand="1"/>
      </w:tblPr>
      <w:tblGrid>
        <w:gridCol w:w="2894"/>
        <w:gridCol w:w="4680"/>
        <w:gridCol w:w="3804"/>
        <w:gridCol w:w="416"/>
        <w:gridCol w:w="244"/>
        <w:gridCol w:w="284"/>
        <w:gridCol w:w="283"/>
        <w:gridCol w:w="284"/>
        <w:gridCol w:w="284"/>
        <w:gridCol w:w="284"/>
        <w:gridCol w:w="283"/>
        <w:gridCol w:w="994"/>
        <w:gridCol w:w="7940"/>
        <w:gridCol w:w="2160"/>
      </w:tblGrid>
      <w:tr w:rsidR="00163917" w:rsidRPr="00A93F79" w14:paraId="4FBACB11" w14:textId="77777777" w:rsidTr="00F07C6B">
        <w:trPr>
          <w:gridAfter w:val="2"/>
          <w:wAfter w:w="10100" w:type="dxa"/>
          <w:trHeight w:val="413"/>
          <w:tblHeader/>
        </w:trPr>
        <w:tc>
          <w:tcPr>
            <w:tcW w:w="14734" w:type="dxa"/>
            <w:gridSpan w:val="12"/>
            <w:shd w:val="clear" w:color="auto" w:fill="0070C0"/>
            <w:vAlign w:val="center"/>
          </w:tcPr>
          <w:p w14:paraId="36F4284C" w14:textId="2CFE387D" w:rsidR="00163917" w:rsidRPr="00A93F79" w:rsidRDefault="00163917" w:rsidP="00D47513">
            <w:pPr>
              <w:pStyle w:val="Agenda1"/>
              <w:numPr>
                <w:ilvl w:val="0"/>
                <w:numId w:val="0"/>
              </w:numPr>
              <w:jc w:val="center"/>
              <w:rPr>
                <w:rFonts w:ascii="Calibri" w:hAnsi="Calibri"/>
                <w:b/>
                <w:color w:val="FFFFFF" w:themeColor="background1"/>
                <w:sz w:val="18"/>
                <w:szCs w:val="18"/>
              </w:rPr>
            </w:pPr>
            <w:r w:rsidRPr="00A93F79">
              <w:rPr>
                <w:rFonts w:ascii="Calibri" w:hAnsi="Calibri"/>
                <w:b/>
                <w:color w:val="FFFFFF" w:themeColor="background1"/>
                <w:sz w:val="18"/>
                <w:szCs w:val="18"/>
              </w:rPr>
              <w:t>E</w:t>
            </w:r>
            <w:r w:rsidR="007A7789">
              <w:rPr>
                <w:rFonts w:ascii="Calibri" w:hAnsi="Calibri"/>
                <w:b/>
                <w:color w:val="FFFFFF" w:themeColor="background1"/>
                <w:sz w:val="18"/>
                <w:szCs w:val="18"/>
              </w:rPr>
              <w:t>NG</w:t>
            </w:r>
            <w:r w:rsidRPr="00A93F79">
              <w:rPr>
                <w:rFonts w:ascii="Calibri" w:hAnsi="Calibri"/>
                <w:b/>
                <w:color w:val="FFFFFF" w:themeColor="background1"/>
                <w:sz w:val="18"/>
                <w:szCs w:val="18"/>
              </w:rPr>
              <w:t xml:space="preserve"> Committee – </w:t>
            </w:r>
            <w:r w:rsidR="00D47513">
              <w:rPr>
                <w:rFonts w:ascii="Calibri" w:hAnsi="Calibri"/>
                <w:b/>
                <w:color w:val="FFFFFF" w:themeColor="background1"/>
                <w:sz w:val="18"/>
                <w:szCs w:val="18"/>
              </w:rPr>
              <w:t>Task</w:t>
            </w:r>
            <w:r w:rsidRPr="00A93F79">
              <w:rPr>
                <w:rFonts w:ascii="Calibri" w:hAnsi="Calibri"/>
                <w:b/>
                <w:color w:val="FFFFFF" w:themeColor="background1"/>
                <w:sz w:val="18"/>
                <w:szCs w:val="18"/>
              </w:rPr>
              <w:t xml:space="preserve"> Plan 201</w:t>
            </w:r>
            <w:r w:rsidR="00F71D2F">
              <w:rPr>
                <w:rFonts w:ascii="Calibri" w:hAnsi="Calibri"/>
                <w:b/>
                <w:color w:val="FFFFFF" w:themeColor="background1"/>
                <w:sz w:val="18"/>
                <w:szCs w:val="18"/>
              </w:rPr>
              <w:t>8</w:t>
            </w:r>
            <w:r w:rsidRPr="00A93F79">
              <w:rPr>
                <w:rFonts w:ascii="Calibri" w:hAnsi="Calibri"/>
                <w:b/>
                <w:color w:val="FFFFFF" w:themeColor="background1"/>
                <w:sz w:val="18"/>
                <w:szCs w:val="18"/>
              </w:rPr>
              <w:t>-20</w:t>
            </w:r>
            <w:r w:rsidR="00F71D2F">
              <w:rPr>
                <w:rFonts w:ascii="Calibri" w:hAnsi="Calibri"/>
                <w:b/>
                <w:color w:val="FFFFFF" w:themeColor="background1"/>
                <w:sz w:val="18"/>
                <w:szCs w:val="18"/>
              </w:rPr>
              <w:t>22</w:t>
            </w:r>
          </w:p>
        </w:tc>
      </w:tr>
      <w:tr w:rsidR="00163917" w:rsidRPr="00A93F79" w14:paraId="4C95966C" w14:textId="77777777" w:rsidTr="00F07C6B">
        <w:trPr>
          <w:gridAfter w:val="2"/>
          <w:wAfter w:w="10100" w:type="dxa"/>
          <w:tblHeader/>
        </w:trPr>
        <w:tc>
          <w:tcPr>
            <w:tcW w:w="2894" w:type="dxa"/>
            <w:vMerge w:val="restart"/>
            <w:shd w:val="clear" w:color="auto" w:fill="0070C0"/>
            <w:vAlign w:val="center"/>
          </w:tcPr>
          <w:p w14:paraId="4C0D34C0" w14:textId="77777777" w:rsidR="00163917" w:rsidRPr="00A93F79" w:rsidRDefault="00163917" w:rsidP="0054630B">
            <w:pPr>
              <w:pStyle w:val="Agenda1"/>
              <w:numPr>
                <w:ilvl w:val="0"/>
                <w:numId w:val="0"/>
              </w:numPr>
              <w:jc w:val="center"/>
              <w:rPr>
                <w:rFonts w:ascii="Calibri" w:hAnsi="Calibri"/>
                <w:b/>
                <w:color w:val="FFFFFF" w:themeColor="background1"/>
                <w:sz w:val="18"/>
                <w:szCs w:val="18"/>
              </w:rPr>
            </w:pPr>
            <w:r w:rsidRPr="00A93F79">
              <w:rPr>
                <w:rFonts w:ascii="Calibri" w:hAnsi="Calibri"/>
                <w:b/>
                <w:color w:val="FFFFFF" w:themeColor="background1"/>
                <w:sz w:val="18"/>
                <w:szCs w:val="18"/>
              </w:rPr>
              <w:t>Strategy Technical Domain</w:t>
            </w:r>
          </w:p>
        </w:tc>
        <w:tc>
          <w:tcPr>
            <w:tcW w:w="4680" w:type="dxa"/>
            <w:vMerge w:val="restart"/>
            <w:shd w:val="clear" w:color="auto" w:fill="0070C0"/>
            <w:vAlign w:val="center"/>
          </w:tcPr>
          <w:p w14:paraId="31AD80F8" w14:textId="77777777" w:rsidR="00163917" w:rsidRPr="00A93F79" w:rsidRDefault="00163917" w:rsidP="0054630B">
            <w:pPr>
              <w:pStyle w:val="Agenda1"/>
              <w:numPr>
                <w:ilvl w:val="0"/>
                <w:numId w:val="0"/>
              </w:numPr>
              <w:jc w:val="center"/>
              <w:rPr>
                <w:rFonts w:ascii="Calibri" w:hAnsi="Calibri"/>
                <w:b/>
                <w:color w:val="FFFFFF" w:themeColor="background1"/>
                <w:sz w:val="18"/>
                <w:szCs w:val="18"/>
              </w:rPr>
            </w:pPr>
            <w:r w:rsidRPr="00A93F79">
              <w:rPr>
                <w:rFonts w:ascii="Calibri" w:hAnsi="Calibri"/>
                <w:b/>
                <w:color w:val="FFFFFF" w:themeColor="background1"/>
                <w:sz w:val="18"/>
                <w:szCs w:val="18"/>
              </w:rPr>
              <w:t>Task</w:t>
            </w:r>
          </w:p>
        </w:tc>
        <w:tc>
          <w:tcPr>
            <w:tcW w:w="3804" w:type="dxa"/>
            <w:vMerge w:val="restart"/>
            <w:shd w:val="clear" w:color="auto" w:fill="0070C0"/>
            <w:vAlign w:val="center"/>
          </w:tcPr>
          <w:p w14:paraId="68396E0D" w14:textId="77777777" w:rsidR="00163917" w:rsidRPr="00EA6D63" w:rsidRDefault="00163917" w:rsidP="0054630B">
            <w:pPr>
              <w:pStyle w:val="Agenda1"/>
              <w:numPr>
                <w:ilvl w:val="0"/>
                <w:numId w:val="0"/>
              </w:numPr>
              <w:jc w:val="center"/>
              <w:rPr>
                <w:rFonts w:ascii="Calibri" w:hAnsi="Calibri"/>
                <w:b/>
                <w:color w:val="FFFFFF" w:themeColor="background1"/>
                <w:sz w:val="18"/>
                <w:szCs w:val="18"/>
              </w:rPr>
            </w:pPr>
            <w:r w:rsidRPr="00EA6D63">
              <w:rPr>
                <w:rFonts w:ascii="Calibri" w:hAnsi="Calibri"/>
                <w:b/>
                <w:color w:val="FFFFFF" w:themeColor="background1"/>
                <w:sz w:val="18"/>
                <w:szCs w:val="18"/>
              </w:rPr>
              <w:t>Expected Output</w:t>
            </w:r>
          </w:p>
          <w:p w14:paraId="7E3FDF41" w14:textId="77777777" w:rsidR="00EA6D63" w:rsidRPr="00C566FA" w:rsidRDefault="00EA6D63" w:rsidP="0054630B">
            <w:pPr>
              <w:pStyle w:val="Agenda1"/>
              <w:numPr>
                <w:ilvl w:val="0"/>
                <w:numId w:val="0"/>
              </w:numPr>
              <w:jc w:val="center"/>
              <w:rPr>
                <w:rFonts w:ascii="Calibri" w:hAnsi="Calibri"/>
                <w:b/>
                <w:color w:val="FFFFFF" w:themeColor="background1"/>
                <w:sz w:val="18"/>
                <w:szCs w:val="18"/>
              </w:rPr>
            </w:pPr>
            <w:r w:rsidRPr="00C566FA">
              <w:rPr>
                <w:rFonts w:ascii="Calibri" w:hAnsi="Calibri"/>
                <w:b/>
                <w:color w:val="FFFFFF" w:themeColor="background1"/>
                <w:sz w:val="16"/>
                <w:szCs w:val="16"/>
              </w:rPr>
              <w:t>Key: + planned work, x planned but no work carried out, &gt; task extended, * task completed)</w:t>
            </w:r>
          </w:p>
        </w:tc>
        <w:tc>
          <w:tcPr>
            <w:tcW w:w="416" w:type="dxa"/>
            <w:vMerge w:val="restart"/>
            <w:shd w:val="clear" w:color="auto" w:fill="0070C0"/>
            <w:vAlign w:val="center"/>
          </w:tcPr>
          <w:p w14:paraId="7364CE73" w14:textId="77777777" w:rsidR="00163917" w:rsidRPr="00A93F79" w:rsidRDefault="00163917" w:rsidP="006154CB">
            <w:pPr>
              <w:pStyle w:val="Agenda1"/>
              <w:numPr>
                <w:ilvl w:val="0"/>
                <w:numId w:val="0"/>
              </w:numPr>
              <w:jc w:val="center"/>
              <w:rPr>
                <w:rFonts w:ascii="Calibri" w:hAnsi="Calibri"/>
                <w:b/>
                <w:color w:val="FFFFFF" w:themeColor="background1"/>
                <w:sz w:val="18"/>
                <w:szCs w:val="18"/>
              </w:rPr>
            </w:pPr>
            <w:r w:rsidRPr="00A93F79">
              <w:rPr>
                <w:rFonts w:ascii="Calibri" w:hAnsi="Calibri"/>
                <w:b/>
                <w:color w:val="FFFFFF" w:themeColor="background1"/>
                <w:sz w:val="18"/>
                <w:szCs w:val="18"/>
              </w:rPr>
              <w:t>WG</w:t>
            </w:r>
          </w:p>
        </w:tc>
        <w:tc>
          <w:tcPr>
            <w:tcW w:w="1946" w:type="dxa"/>
            <w:gridSpan w:val="7"/>
            <w:tcBorders>
              <w:bottom w:val="single" w:sz="4" w:space="0" w:color="auto"/>
            </w:tcBorders>
            <w:shd w:val="clear" w:color="auto" w:fill="0070C0"/>
            <w:vAlign w:val="center"/>
          </w:tcPr>
          <w:p w14:paraId="7D510C22" w14:textId="584B7FE8" w:rsidR="00163917" w:rsidRPr="00A93F79" w:rsidRDefault="001708F0" w:rsidP="0054630B">
            <w:pPr>
              <w:pStyle w:val="Agenda1"/>
              <w:numPr>
                <w:ilvl w:val="0"/>
                <w:numId w:val="0"/>
              </w:numPr>
              <w:jc w:val="center"/>
              <w:rPr>
                <w:rFonts w:ascii="Calibri" w:hAnsi="Calibri"/>
                <w:b/>
                <w:color w:val="FFFFFF" w:themeColor="background1"/>
                <w:sz w:val="18"/>
                <w:szCs w:val="18"/>
              </w:rPr>
            </w:pPr>
            <w:r>
              <w:rPr>
                <w:rFonts w:ascii="Calibri" w:hAnsi="Calibri"/>
                <w:b/>
                <w:color w:val="FFFFFF" w:themeColor="background1"/>
                <w:sz w:val="18"/>
                <w:szCs w:val="18"/>
              </w:rPr>
              <w:t xml:space="preserve">ENG </w:t>
            </w:r>
            <w:r w:rsidR="00163917" w:rsidRPr="00A93F79">
              <w:rPr>
                <w:rFonts w:ascii="Calibri" w:hAnsi="Calibri"/>
                <w:b/>
                <w:color w:val="FFFFFF" w:themeColor="background1"/>
                <w:sz w:val="18"/>
                <w:szCs w:val="18"/>
              </w:rPr>
              <w:t>Session</w:t>
            </w:r>
          </w:p>
        </w:tc>
        <w:tc>
          <w:tcPr>
            <w:tcW w:w="994" w:type="dxa"/>
            <w:vMerge w:val="restart"/>
            <w:shd w:val="clear" w:color="auto" w:fill="0070C0"/>
            <w:vAlign w:val="center"/>
          </w:tcPr>
          <w:p w14:paraId="294B6605" w14:textId="77777777" w:rsidR="00163917" w:rsidRPr="00A93F79" w:rsidRDefault="00163917" w:rsidP="0054630B">
            <w:pPr>
              <w:pStyle w:val="Agenda1"/>
              <w:numPr>
                <w:ilvl w:val="0"/>
                <w:numId w:val="0"/>
              </w:numPr>
              <w:jc w:val="center"/>
              <w:rPr>
                <w:rFonts w:ascii="Calibri" w:hAnsi="Calibri"/>
                <w:b/>
                <w:color w:val="FFFFFF" w:themeColor="background1"/>
                <w:sz w:val="18"/>
                <w:szCs w:val="18"/>
              </w:rPr>
            </w:pPr>
            <w:r w:rsidRPr="00A93F79">
              <w:rPr>
                <w:rFonts w:ascii="Calibri" w:hAnsi="Calibri"/>
                <w:b/>
                <w:color w:val="FFFFFF" w:themeColor="background1"/>
                <w:sz w:val="18"/>
                <w:szCs w:val="18"/>
              </w:rPr>
              <w:t>Status</w:t>
            </w:r>
          </w:p>
        </w:tc>
      </w:tr>
      <w:tr w:rsidR="00163917" w:rsidRPr="00A93F79" w14:paraId="3FCDD6B1" w14:textId="77777777" w:rsidTr="00F07C6B">
        <w:trPr>
          <w:gridAfter w:val="2"/>
          <w:wAfter w:w="10100" w:type="dxa"/>
          <w:trHeight w:val="80"/>
          <w:tblHeader/>
        </w:trPr>
        <w:tc>
          <w:tcPr>
            <w:tcW w:w="2894" w:type="dxa"/>
            <w:vMerge/>
            <w:tcBorders>
              <w:bottom w:val="double" w:sz="4" w:space="0" w:color="auto"/>
            </w:tcBorders>
          </w:tcPr>
          <w:p w14:paraId="21B88773" w14:textId="77777777" w:rsidR="00163917" w:rsidRPr="00A93F79" w:rsidRDefault="00163917" w:rsidP="0054630B">
            <w:pPr>
              <w:pStyle w:val="Agenda1"/>
              <w:numPr>
                <w:ilvl w:val="0"/>
                <w:numId w:val="0"/>
              </w:numPr>
              <w:rPr>
                <w:rFonts w:ascii="Calibri" w:hAnsi="Calibri"/>
                <w:sz w:val="18"/>
                <w:szCs w:val="18"/>
              </w:rPr>
            </w:pPr>
          </w:p>
        </w:tc>
        <w:tc>
          <w:tcPr>
            <w:tcW w:w="4680" w:type="dxa"/>
            <w:vMerge/>
            <w:tcBorders>
              <w:bottom w:val="double" w:sz="4" w:space="0" w:color="auto"/>
            </w:tcBorders>
          </w:tcPr>
          <w:p w14:paraId="3F3114EE" w14:textId="77777777" w:rsidR="00163917" w:rsidRPr="00A93F79" w:rsidRDefault="00163917" w:rsidP="0054630B">
            <w:pPr>
              <w:pStyle w:val="Agenda1"/>
              <w:numPr>
                <w:ilvl w:val="0"/>
                <w:numId w:val="0"/>
              </w:numPr>
              <w:rPr>
                <w:rFonts w:ascii="Calibri" w:hAnsi="Calibri"/>
                <w:sz w:val="18"/>
                <w:szCs w:val="18"/>
              </w:rPr>
            </w:pPr>
          </w:p>
        </w:tc>
        <w:tc>
          <w:tcPr>
            <w:tcW w:w="3804" w:type="dxa"/>
            <w:vMerge/>
            <w:tcBorders>
              <w:bottom w:val="double" w:sz="4" w:space="0" w:color="auto"/>
            </w:tcBorders>
          </w:tcPr>
          <w:p w14:paraId="58FCB33E" w14:textId="77777777" w:rsidR="00163917" w:rsidRPr="00A93F79" w:rsidRDefault="00163917" w:rsidP="0054630B">
            <w:pPr>
              <w:pStyle w:val="Agenda1"/>
              <w:numPr>
                <w:ilvl w:val="0"/>
                <w:numId w:val="0"/>
              </w:numPr>
              <w:rPr>
                <w:rFonts w:ascii="Calibri" w:hAnsi="Calibri"/>
                <w:sz w:val="18"/>
                <w:szCs w:val="18"/>
              </w:rPr>
            </w:pPr>
          </w:p>
        </w:tc>
        <w:tc>
          <w:tcPr>
            <w:tcW w:w="416" w:type="dxa"/>
            <w:vMerge/>
            <w:tcBorders>
              <w:bottom w:val="double" w:sz="4" w:space="0" w:color="auto"/>
            </w:tcBorders>
            <w:shd w:val="pct20" w:color="auto" w:fill="auto"/>
          </w:tcPr>
          <w:p w14:paraId="717547FB" w14:textId="77777777" w:rsidR="00163917" w:rsidRPr="00A93F79" w:rsidRDefault="00163917" w:rsidP="006154CB">
            <w:pPr>
              <w:pStyle w:val="Agenda1"/>
              <w:numPr>
                <w:ilvl w:val="0"/>
                <w:numId w:val="0"/>
              </w:numPr>
              <w:rPr>
                <w:rFonts w:ascii="Calibri" w:hAnsi="Calibri"/>
                <w:sz w:val="18"/>
                <w:szCs w:val="18"/>
              </w:rPr>
            </w:pPr>
          </w:p>
        </w:tc>
        <w:tc>
          <w:tcPr>
            <w:tcW w:w="244" w:type="dxa"/>
            <w:tcBorders>
              <w:bottom w:val="double" w:sz="4" w:space="0" w:color="auto"/>
            </w:tcBorders>
            <w:shd w:val="clear" w:color="auto" w:fill="0070C0"/>
            <w:vAlign w:val="center"/>
          </w:tcPr>
          <w:p w14:paraId="3B576F0E" w14:textId="41CD3499" w:rsidR="00163917" w:rsidRPr="00A93F79" w:rsidRDefault="001708F0" w:rsidP="0054630B">
            <w:pPr>
              <w:pStyle w:val="Agenda1"/>
              <w:numPr>
                <w:ilvl w:val="0"/>
                <w:numId w:val="0"/>
              </w:numPr>
              <w:jc w:val="center"/>
              <w:rPr>
                <w:rFonts w:ascii="Calibri" w:eastAsiaTheme="minorEastAsia" w:hAnsi="Calibri"/>
                <w:b/>
                <w:color w:val="FFFFFF" w:themeColor="background1"/>
                <w:sz w:val="18"/>
                <w:szCs w:val="18"/>
                <w:lang w:eastAsia="ja-JP"/>
              </w:rPr>
            </w:pPr>
            <w:r>
              <w:rPr>
                <w:rFonts w:ascii="Calibri" w:eastAsiaTheme="minorEastAsia" w:hAnsi="Calibri"/>
                <w:b/>
                <w:color w:val="FFFFFF" w:themeColor="background1"/>
                <w:sz w:val="18"/>
                <w:szCs w:val="18"/>
                <w:lang w:eastAsia="ja-JP"/>
              </w:rPr>
              <w:t>8</w:t>
            </w:r>
          </w:p>
        </w:tc>
        <w:tc>
          <w:tcPr>
            <w:tcW w:w="284" w:type="dxa"/>
            <w:tcBorders>
              <w:bottom w:val="double" w:sz="4" w:space="0" w:color="auto"/>
            </w:tcBorders>
            <w:shd w:val="clear" w:color="auto" w:fill="0070C0"/>
            <w:vAlign w:val="center"/>
          </w:tcPr>
          <w:p w14:paraId="244C4421" w14:textId="3D531275" w:rsidR="00163917" w:rsidRPr="00A93F79" w:rsidRDefault="001708F0" w:rsidP="0054630B">
            <w:pPr>
              <w:pStyle w:val="Agenda1"/>
              <w:numPr>
                <w:ilvl w:val="0"/>
                <w:numId w:val="0"/>
              </w:numPr>
              <w:jc w:val="center"/>
              <w:rPr>
                <w:rFonts w:ascii="Calibri" w:eastAsiaTheme="minorEastAsia" w:hAnsi="Calibri"/>
                <w:b/>
                <w:color w:val="FFFFFF" w:themeColor="background1"/>
                <w:sz w:val="18"/>
                <w:szCs w:val="18"/>
                <w:lang w:eastAsia="ja-JP"/>
              </w:rPr>
            </w:pPr>
            <w:r>
              <w:rPr>
                <w:rFonts w:ascii="Calibri" w:eastAsiaTheme="minorEastAsia" w:hAnsi="Calibri"/>
                <w:b/>
                <w:color w:val="FFFFFF" w:themeColor="background1"/>
                <w:sz w:val="18"/>
                <w:szCs w:val="18"/>
                <w:lang w:eastAsia="ja-JP"/>
              </w:rPr>
              <w:t>9</w:t>
            </w:r>
          </w:p>
        </w:tc>
        <w:tc>
          <w:tcPr>
            <w:tcW w:w="283" w:type="dxa"/>
            <w:tcBorders>
              <w:bottom w:val="double" w:sz="4" w:space="0" w:color="auto"/>
            </w:tcBorders>
            <w:shd w:val="clear" w:color="auto" w:fill="0070C0"/>
            <w:vAlign w:val="center"/>
          </w:tcPr>
          <w:p w14:paraId="1CDE69E0" w14:textId="74540806" w:rsidR="00163917" w:rsidRPr="00A93F79" w:rsidRDefault="001708F0" w:rsidP="0054630B">
            <w:pPr>
              <w:pStyle w:val="Agenda1"/>
              <w:numPr>
                <w:ilvl w:val="0"/>
                <w:numId w:val="0"/>
              </w:numPr>
              <w:jc w:val="center"/>
              <w:rPr>
                <w:rFonts w:ascii="Calibri" w:eastAsiaTheme="minorEastAsia" w:hAnsi="Calibri"/>
                <w:b/>
                <w:color w:val="FFFFFF" w:themeColor="background1"/>
                <w:sz w:val="18"/>
                <w:szCs w:val="18"/>
                <w:lang w:eastAsia="ja-JP"/>
              </w:rPr>
            </w:pPr>
            <w:r>
              <w:rPr>
                <w:rFonts w:ascii="Calibri" w:eastAsiaTheme="minorEastAsia" w:hAnsi="Calibri"/>
                <w:b/>
                <w:color w:val="FFFFFF" w:themeColor="background1"/>
                <w:sz w:val="18"/>
                <w:szCs w:val="18"/>
                <w:lang w:eastAsia="ja-JP"/>
              </w:rPr>
              <w:t>10</w:t>
            </w:r>
          </w:p>
        </w:tc>
        <w:tc>
          <w:tcPr>
            <w:tcW w:w="284" w:type="dxa"/>
            <w:tcBorders>
              <w:bottom w:val="double" w:sz="4" w:space="0" w:color="auto"/>
            </w:tcBorders>
            <w:shd w:val="clear" w:color="auto" w:fill="0070C0"/>
            <w:vAlign w:val="center"/>
          </w:tcPr>
          <w:p w14:paraId="1B907F95" w14:textId="49825715" w:rsidR="00163917" w:rsidRPr="00A93F79" w:rsidRDefault="001708F0" w:rsidP="0054630B">
            <w:pPr>
              <w:pStyle w:val="Agenda1"/>
              <w:numPr>
                <w:ilvl w:val="0"/>
                <w:numId w:val="0"/>
              </w:numPr>
              <w:jc w:val="center"/>
              <w:rPr>
                <w:rFonts w:ascii="Calibri" w:eastAsiaTheme="minorEastAsia" w:hAnsi="Calibri"/>
                <w:b/>
                <w:color w:val="FFFFFF" w:themeColor="background1"/>
                <w:sz w:val="18"/>
                <w:szCs w:val="18"/>
                <w:lang w:eastAsia="ja-JP"/>
              </w:rPr>
            </w:pPr>
            <w:r>
              <w:rPr>
                <w:rFonts w:ascii="Calibri" w:eastAsiaTheme="minorEastAsia" w:hAnsi="Calibri"/>
                <w:b/>
                <w:color w:val="FFFFFF" w:themeColor="background1"/>
                <w:sz w:val="18"/>
                <w:szCs w:val="18"/>
                <w:lang w:eastAsia="ja-JP"/>
              </w:rPr>
              <w:t>11</w:t>
            </w:r>
          </w:p>
        </w:tc>
        <w:tc>
          <w:tcPr>
            <w:tcW w:w="284" w:type="dxa"/>
            <w:tcBorders>
              <w:bottom w:val="double" w:sz="4" w:space="0" w:color="auto"/>
            </w:tcBorders>
            <w:shd w:val="clear" w:color="auto" w:fill="0070C0"/>
            <w:vAlign w:val="center"/>
          </w:tcPr>
          <w:p w14:paraId="117B3C5E" w14:textId="5AF92F56" w:rsidR="00163917" w:rsidRPr="00A93F79" w:rsidRDefault="001708F0" w:rsidP="000667D0">
            <w:pPr>
              <w:pStyle w:val="Agenda1"/>
              <w:numPr>
                <w:ilvl w:val="0"/>
                <w:numId w:val="0"/>
              </w:numPr>
              <w:jc w:val="center"/>
              <w:rPr>
                <w:rFonts w:ascii="Calibri" w:eastAsiaTheme="minorEastAsia" w:hAnsi="Calibri"/>
                <w:b/>
                <w:color w:val="FFFFFF" w:themeColor="background1"/>
                <w:sz w:val="18"/>
                <w:szCs w:val="18"/>
                <w:lang w:eastAsia="ja-JP"/>
              </w:rPr>
            </w:pPr>
            <w:r>
              <w:rPr>
                <w:rFonts w:ascii="Calibri" w:eastAsiaTheme="minorEastAsia" w:hAnsi="Calibri"/>
                <w:b/>
                <w:color w:val="FFFFFF" w:themeColor="background1"/>
                <w:sz w:val="18"/>
                <w:szCs w:val="18"/>
                <w:lang w:eastAsia="ja-JP"/>
              </w:rPr>
              <w:t>12</w:t>
            </w:r>
          </w:p>
        </w:tc>
        <w:tc>
          <w:tcPr>
            <w:tcW w:w="284" w:type="dxa"/>
            <w:tcBorders>
              <w:bottom w:val="double" w:sz="4" w:space="0" w:color="auto"/>
            </w:tcBorders>
            <w:shd w:val="clear" w:color="auto" w:fill="0070C0"/>
            <w:vAlign w:val="center"/>
          </w:tcPr>
          <w:p w14:paraId="3FC78F55" w14:textId="33A1617C" w:rsidR="00163917" w:rsidRPr="00A93F79" w:rsidRDefault="001708F0" w:rsidP="0054630B">
            <w:pPr>
              <w:pStyle w:val="Agenda1"/>
              <w:numPr>
                <w:ilvl w:val="0"/>
                <w:numId w:val="0"/>
              </w:numPr>
              <w:jc w:val="center"/>
              <w:rPr>
                <w:rFonts w:ascii="Calibri" w:hAnsi="Calibri"/>
                <w:b/>
                <w:color w:val="FFFFFF" w:themeColor="background1"/>
                <w:sz w:val="18"/>
                <w:szCs w:val="18"/>
              </w:rPr>
            </w:pPr>
            <w:r>
              <w:rPr>
                <w:rFonts w:ascii="Calibri" w:hAnsi="Calibri"/>
                <w:b/>
                <w:color w:val="FFFFFF" w:themeColor="background1"/>
                <w:sz w:val="18"/>
                <w:szCs w:val="18"/>
              </w:rPr>
              <w:t>13</w:t>
            </w:r>
          </w:p>
        </w:tc>
        <w:tc>
          <w:tcPr>
            <w:tcW w:w="283" w:type="dxa"/>
            <w:tcBorders>
              <w:bottom w:val="double" w:sz="4" w:space="0" w:color="auto"/>
            </w:tcBorders>
            <w:shd w:val="clear" w:color="auto" w:fill="0070C0"/>
            <w:vAlign w:val="center"/>
          </w:tcPr>
          <w:p w14:paraId="65D277A9" w14:textId="2F44639A" w:rsidR="00163917" w:rsidRPr="00A93F79" w:rsidRDefault="001708F0" w:rsidP="0054630B">
            <w:pPr>
              <w:pStyle w:val="Agenda1"/>
              <w:numPr>
                <w:ilvl w:val="0"/>
                <w:numId w:val="0"/>
              </w:numPr>
              <w:jc w:val="center"/>
              <w:rPr>
                <w:rFonts w:ascii="Calibri" w:hAnsi="Calibri"/>
                <w:b/>
                <w:color w:val="FFFFFF" w:themeColor="background1"/>
                <w:sz w:val="18"/>
                <w:szCs w:val="18"/>
              </w:rPr>
            </w:pPr>
            <w:r>
              <w:rPr>
                <w:rFonts w:ascii="Calibri" w:hAnsi="Calibri"/>
                <w:b/>
                <w:color w:val="FFFFFF" w:themeColor="background1"/>
                <w:sz w:val="18"/>
                <w:szCs w:val="18"/>
              </w:rPr>
              <w:t>14</w:t>
            </w:r>
          </w:p>
        </w:tc>
        <w:tc>
          <w:tcPr>
            <w:tcW w:w="994" w:type="dxa"/>
            <w:vMerge/>
            <w:tcBorders>
              <w:bottom w:val="double" w:sz="4" w:space="0" w:color="auto"/>
            </w:tcBorders>
          </w:tcPr>
          <w:p w14:paraId="564568AF" w14:textId="77777777" w:rsidR="00163917" w:rsidRPr="00A93F79" w:rsidRDefault="00163917" w:rsidP="0054630B">
            <w:pPr>
              <w:pStyle w:val="Agenda1"/>
              <w:numPr>
                <w:ilvl w:val="0"/>
                <w:numId w:val="0"/>
              </w:numPr>
              <w:rPr>
                <w:rFonts w:ascii="Calibri" w:hAnsi="Calibri"/>
                <w:sz w:val="18"/>
                <w:szCs w:val="18"/>
              </w:rPr>
            </w:pPr>
          </w:p>
        </w:tc>
      </w:tr>
      <w:tr w:rsidR="00181617" w:rsidRPr="00A93F79" w14:paraId="0C3505FE" w14:textId="77777777" w:rsidTr="00F07C6B">
        <w:trPr>
          <w:gridAfter w:val="2"/>
          <w:wAfter w:w="10100" w:type="dxa"/>
        </w:trPr>
        <w:tc>
          <w:tcPr>
            <w:tcW w:w="14734" w:type="dxa"/>
            <w:gridSpan w:val="12"/>
            <w:tcBorders>
              <w:top w:val="double" w:sz="4" w:space="0" w:color="auto"/>
            </w:tcBorders>
            <w:shd w:val="pct10" w:color="auto" w:fill="auto"/>
          </w:tcPr>
          <w:p w14:paraId="56B22B53" w14:textId="77777777" w:rsidR="00181617" w:rsidRPr="007107F9" w:rsidRDefault="00471EEA" w:rsidP="00C44A3E">
            <w:pPr>
              <w:pStyle w:val="Agenda1"/>
              <w:rPr>
                <w:rFonts w:ascii="Calibri" w:hAnsi="Calibri"/>
                <w:b/>
                <w:sz w:val="18"/>
                <w:szCs w:val="18"/>
              </w:rPr>
            </w:pPr>
            <w:r w:rsidRPr="007107F9">
              <w:rPr>
                <w:rFonts w:ascii="Calibri" w:hAnsi="Calibri"/>
                <w:b/>
                <w:sz w:val="18"/>
                <w:szCs w:val="18"/>
              </w:rPr>
              <w:t>Standard 1</w:t>
            </w:r>
            <w:r w:rsidR="009E10B6" w:rsidRPr="007107F9">
              <w:rPr>
                <w:rFonts w:ascii="Calibri" w:hAnsi="Calibri"/>
                <w:b/>
                <w:sz w:val="18"/>
                <w:szCs w:val="18"/>
              </w:rPr>
              <w:t>0</w:t>
            </w:r>
            <w:r w:rsidR="00C44A3E" w:rsidRPr="007107F9">
              <w:rPr>
                <w:rFonts w:ascii="Calibri" w:hAnsi="Calibri"/>
                <w:b/>
                <w:sz w:val="18"/>
                <w:szCs w:val="18"/>
              </w:rPr>
              <w:t>1</w:t>
            </w:r>
            <w:r w:rsidRPr="007107F9">
              <w:rPr>
                <w:rFonts w:ascii="Calibri" w:hAnsi="Calibri"/>
                <w:b/>
                <w:sz w:val="18"/>
                <w:szCs w:val="18"/>
              </w:rPr>
              <w:t>0</w:t>
            </w:r>
            <w:r w:rsidR="00536390" w:rsidRPr="007107F9">
              <w:rPr>
                <w:rFonts w:ascii="Calibri" w:hAnsi="Calibri"/>
                <w:b/>
                <w:sz w:val="18"/>
                <w:szCs w:val="18"/>
              </w:rPr>
              <w:t xml:space="preserve"> – </w:t>
            </w:r>
            <w:r w:rsidR="00C44A3E" w:rsidRPr="007107F9">
              <w:rPr>
                <w:rFonts w:ascii="Calibri" w:hAnsi="Calibri"/>
                <w:b/>
                <w:sz w:val="18"/>
                <w:szCs w:val="18"/>
              </w:rPr>
              <w:t>AtoN planning and service requirements</w:t>
            </w:r>
          </w:p>
        </w:tc>
      </w:tr>
      <w:tr w:rsidR="001611B5" w:rsidRPr="00A93F79" w14:paraId="72DADC49" w14:textId="77777777" w:rsidTr="00B568B1">
        <w:trPr>
          <w:gridAfter w:val="2"/>
          <w:wAfter w:w="10100" w:type="dxa"/>
        </w:trPr>
        <w:tc>
          <w:tcPr>
            <w:tcW w:w="2894" w:type="dxa"/>
            <w:vAlign w:val="center"/>
          </w:tcPr>
          <w:p w14:paraId="5C4089A8" w14:textId="77777777" w:rsidR="001611B5" w:rsidRPr="00C44A3E" w:rsidRDefault="001611B5" w:rsidP="001611B5">
            <w:pPr>
              <w:pStyle w:val="Agenda2"/>
              <w:tabs>
                <w:tab w:val="clear" w:pos="1418"/>
                <w:tab w:val="num" w:pos="459"/>
              </w:tabs>
              <w:ind w:left="459" w:hanging="459"/>
              <w:rPr>
                <w:rFonts w:ascii="Calibri" w:hAnsi="Calibri"/>
                <w:sz w:val="18"/>
                <w:szCs w:val="18"/>
              </w:rPr>
            </w:pPr>
            <w:r w:rsidRPr="00C44A3E">
              <w:rPr>
                <w:rFonts w:ascii="Calibri" w:hAnsi="Calibri"/>
                <w:sz w:val="18"/>
                <w:szCs w:val="18"/>
              </w:rPr>
              <w:t>Risk Management</w:t>
            </w:r>
          </w:p>
        </w:tc>
        <w:tc>
          <w:tcPr>
            <w:tcW w:w="4680" w:type="dxa"/>
            <w:vAlign w:val="center"/>
          </w:tcPr>
          <w:p w14:paraId="32EDE9D8" w14:textId="13B75368" w:rsidR="001611B5" w:rsidRPr="00A93F79" w:rsidRDefault="001611B5" w:rsidP="001611B5">
            <w:pPr>
              <w:pStyle w:val="Agenda2"/>
              <w:numPr>
                <w:ilvl w:val="2"/>
                <w:numId w:val="1"/>
              </w:numPr>
              <w:ind w:left="742" w:hanging="708"/>
              <w:rPr>
                <w:rFonts w:ascii="Calibri" w:hAnsi="Calibri" w:cs="Arial"/>
                <w:sz w:val="18"/>
                <w:szCs w:val="18"/>
              </w:rPr>
            </w:pPr>
            <w:r>
              <w:rPr>
                <w:rFonts w:ascii="Calibri" w:hAnsi="Calibri" w:cs="Arial"/>
                <w:sz w:val="18"/>
                <w:szCs w:val="18"/>
              </w:rPr>
              <w:t>R</w:t>
            </w:r>
            <w:r w:rsidRPr="001A5B3B">
              <w:rPr>
                <w:rFonts w:ascii="Calibri" w:hAnsi="Calibri" w:cs="Arial"/>
                <w:sz w:val="18"/>
                <w:szCs w:val="18"/>
              </w:rPr>
              <w:t>evised guidance on Simulation Technology to revise G1097</w:t>
            </w:r>
            <w:r>
              <w:rPr>
                <w:rFonts w:ascii="Calibri" w:hAnsi="Calibri" w:cs="Arial"/>
                <w:sz w:val="18"/>
                <w:szCs w:val="18"/>
              </w:rPr>
              <w:t xml:space="preserve"> in cooperation with ARM task 1.2.4</w:t>
            </w:r>
          </w:p>
        </w:tc>
        <w:tc>
          <w:tcPr>
            <w:tcW w:w="3804" w:type="dxa"/>
            <w:vAlign w:val="center"/>
          </w:tcPr>
          <w:p w14:paraId="6C30C7F3" w14:textId="5EF72DD5" w:rsidR="001611B5" w:rsidRPr="009B717D" w:rsidRDefault="001611B5" w:rsidP="001611B5">
            <w:pPr>
              <w:pStyle w:val="Agenda2"/>
              <w:numPr>
                <w:ilvl w:val="0"/>
                <w:numId w:val="0"/>
              </w:numPr>
              <w:ind w:left="185"/>
              <w:rPr>
                <w:rFonts w:ascii="Calibri" w:eastAsiaTheme="minorEastAsia" w:hAnsi="Calibri" w:cs="Arial"/>
                <w:color w:val="FF0000"/>
                <w:sz w:val="18"/>
                <w:szCs w:val="18"/>
              </w:rPr>
            </w:pPr>
            <w:r>
              <w:rPr>
                <w:rFonts w:ascii="Calibri" w:eastAsiaTheme="minorEastAsia" w:hAnsi="Calibri" w:cs="Arial"/>
                <w:sz w:val="18"/>
                <w:szCs w:val="18"/>
              </w:rPr>
              <w:t>Revised guideline</w:t>
            </w:r>
          </w:p>
        </w:tc>
        <w:tc>
          <w:tcPr>
            <w:tcW w:w="416" w:type="dxa"/>
            <w:shd w:val="clear" w:color="auto" w:fill="auto"/>
            <w:vAlign w:val="center"/>
          </w:tcPr>
          <w:p w14:paraId="2673B63B" w14:textId="77777777" w:rsidR="001611B5" w:rsidRPr="00A93F79" w:rsidRDefault="001611B5" w:rsidP="001611B5">
            <w:pPr>
              <w:pStyle w:val="Agenda2"/>
              <w:numPr>
                <w:ilvl w:val="0"/>
                <w:numId w:val="0"/>
              </w:numPr>
              <w:jc w:val="center"/>
              <w:rPr>
                <w:rFonts w:ascii="Calibri" w:hAnsi="Calibri" w:cs="Arial"/>
                <w:sz w:val="18"/>
                <w:szCs w:val="18"/>
              </w:rPr>
            </w:pPr>
            <w:r>
              <w:rPr>
                <w:rFonts w:ascii="Calibri" w:hAnsi="Calibri" w:cs="Arial"/>
                <w:sz w:val="18"/>
                <w:szCs w:val="18"/>
              </w:rPr>
              <w:t>2</w:t>
            </w:r>
          </w:p>
        </w:tc>
        <w:tc>
          <w:tcPr>
            <w:tcW w:w="244" w:type="dxa"/>
            <w:vAlign w:val="center"/>
          </w:tcPr>
          <w:p w14:paraId="4022C023" w14:textId="1BBAD41E" w:rsidR="001611B5" w:rsidRPr="00A93F79" w:rsidRDefault="001611B5" w:rsidP="001611B5">
            <w:pPr>
              <w:jc w:val="center"/>
              <w:rPr>
                <w:rFonts w:ascii="Calibri" w:hAnsi="Calibri" w:cs="Arial"/>
                <w:sz w:val="18"/>
                <w:szCs w:val="18"/>
              </w:rPr>
            </w:pPr>
            <w:r>
              <w:rPr>
                <w:rFonts w:ascii="Calibri" w:hAnsi="Calibri" w:cs="Arial"/>
                <w:sz w:val="18"/>
                <w:szCs w:val="18"/>
              </w:rPr>
              <w:t>+</w:t>
            </w:r>
          </w:p>
        </w:tc>
        <w:tc>
          <w:tcPr>
            <w:tcW w:w="284" w:type="dxa"/>
            <w:vAlign w:val="center"/>
          </w:tcPr>
          <w:p w14:paraId="1031DC3B" w14:textId="69684BF4" w:rsidR="001611B5" w:rsidRPr="00A93F79" w:rsidRDefault="001611B5" w:rsidP="001611B5">
            <w:pPr>
              <w:jc w:val="center"/>
              <w:rPr>
                <w:rFonts w:ascii="Calibri" w:hAnsi="Calibri" w:cs="Arial"/>
                <w:sz w:val="18"/>
                <w:szCs w:val="18"/>
              </w:rPr>
            </w:pPr>
            <w:r>
              <w:rPr>
                <w:rFonts w:ascii="Calibri" w:hAnsi="Calibri" w:cs="Arial"/>
                <w:sz w:val="18"/>
                <w:szCs w:val="18"/>
              </w:rPr>
              <w:t>+</w:t>
            </w:r>
          </w:p>
        </w:tc>
        <w:tc>
          <w:tcPr>
            <w:tcW w:w="283" w:type="dxa"/>
            <w:vAlign w:val="center"/>
          </w:tcPr>
          <w:p w14:paraId="63DA6AEB" w14:textId="6136AD4D" w:rsidR="001611B5" w:rsidRPr="00A93F79" w:rsidRDefault="001611B5" w:rsidP="001611B5">
            <w:pPr>
              <w:jc w:val="center"/>
              <w:rPr>
                <w:rFonts w:ascii="Calibri" w:hAnsi="Calibri" w:cs="Arial"/>
                <w:sz w:val="18"/>
                <w:szCs w:val="18"/>
              </w:rPr>
            </w:pPr>
            <w:r>
              <w:rPr>
                <w:rFonts w:ascii="Calibri" w:hAnsi="Calibri" w:cs="Arial"/>
                <w:sz w:val="18"/>
                <w:szCs w:val="18"/>
              </w:rPr>
              <w:t>+</w:t>
            </w:r>
          </w:p>
        </w:tc>
        <w:tc>
          <w:tcPr>
            <w:tcW w:w="284" w:type="dxa"/>
            <w:vAlign w:val="center"/>
          </w:tcPr>
          <w:p w14:paraId="4D44AF02" w14:textId="09A33EC3" w:rsidR="001611B5" w:rsidRPr="00A93F79" w:rsidRDefault="001611B5" w:rsidP="001611B5">
            <w:pPr>
              <w:jc w:val="center"/>
              <w:rPr>
                <w:rFonts w:ascii="Calibri" w:hAnsi="Calibri" w:cs="Arial"/>
                <w:sz w:val="18"/>
                <w:szCs w:val="18"/>
              </w:rPr>
            </w:pPr>
            <w:r>
              <w:rPr>
                <w:rFonts w:ascii="Calibri" w:hAnsi="Calibri" w:cs="Arial"/>
                <w:sz w:val="18"/>
                <w:szCs w:val="18"/>
              </w:rPr>
              <w:t>+</w:t>
            </w:r>
          </w:p>
        </w:tc>
        <w:tc>
          <w:tcPr>
            <w:tcW w:w="284" w:type="dxa"/>
            <w:vAlign w:val="center"/>
          </w:tcPr>
          <w:p w14:paraId="5EFAC04F" w14:textId="77777777" w:rsidR="001611B5" w:rsidRPr="00A93F79" w:rsidRDefault="001611B5" w:rsidP="001611B5">
            <w:pPr>
              <w:jc w:val="center"/>
              <w:rPr>
                <w:rFonts w:ascii="Calibri" w:hAnsi="Calibri" w:cs="Arial"/>
                <w:sz w:val="18"/>
                <w:szCs w:val="18"/>
              </w:rPr>
            </w:pPr>
          </w:p>
        </w:tc>
        <w:tc>
          <w:tcPr>
            <w:tcW w:w="284" w:type="dxa"/>
            <w:vAlign w:val="center"/>
          </w:tcPr>
          <w:p w14:paraId="54B075B5" w14:textId="77777777" w:rsidR="001611B5" w:rsidRPr="00A93F79" w:rsidRDefault="001611B5" w:rsidP="001611B5">
            <w:pPr>
              <w:jc w:val="center"/>
              <w:rPr>
                <w:rFonts w:ascii="Calibri" w:hAnsi="Calibri" w:cs="Arial"/>
                <w:sz w:val="18"/>
                <w:szCs w:val="18"/>
              </w:rPr>
            </w:pPr>
          </w:p>
        </w:tc>
        <w:tc>
          <w:tcPr>
            <w:tcW w:w="283" w:type="dxa"/>
            <w:vAlign w:val="center"/>
          </w:tcPr>
          <w:p w14:paraId="10A086E2" w14:textId="77777777" w:rsidR="001611B5" w:rsidRPr="00A93F79" w:rsidRDefault="001611B5" w:rsidP="001611B5">
            <w:pPr>
              <w:jc w:val="center"/>
              <w:rPr>
                <w:rFonts w:ascii="Calibri" w:hAnsi="Calibri" w:cs="Arial"/>
                <w:sz w:val="18"/>
                <w:szCs w:val="18"/>
              </w:rPr>
            </w:pPr>
          </w:p>
        </w:tc>
        <w:tc>
          <w:tcPr>
            <w:tcW w:w="994" w:type="dxa"/>
            <w:shd w:val="clear" w:color="auto" w:fill="00CC00"/>
            <w:vAlign w:val="center"/>
          </w:tcPr>
          <w:p w14:paraId="796355AE" w14:textId="0093B020" w:rsidR="001611B5" w:rsidRPr="007C79CE" w:rsidRDefault="001611B5" w:rsidP="001611B5">
            <w:pPr>
              <w:ind w:left="85"/>
              <w:rPr>
                <w:rFonts w:ascii="Calibri" w:hAnsi="Calibri" w:cs="Arial"/>
                <w:sz w:val="18"/>
                <w:szCs w:val="18"/>
                <w:rPrChange w:id="0" w:author="Michel COUSQUER" w:date="2019-05-06T14:03:00Z">
                  <w:rPr>
                    <w:rFonts w:ascii="Calibri" w:hAnsi="Calibri" w:cs="Arial"/>
                    <w:sz w:val="18"/>
                    <w:szCs w:val="18"/>
                  </w:rPr>
                </w:rPrChange>
              </w:rPr>
            </w:pPr>
            <w:ins w:id="1" w:author="Michel COUSQUER" w:date="2019-03-21T15:38:00Z">
              <w:r w:rsidRPr="007C79CE">
                <w:rPr>
                  <w:rFonts w:ascii="Calibri" w:hAnsi="Calibri" w:cs="Arial"/>
                  <w:sz w:val="18"/>
                  <w:szCs w:val="18"/>
                  <w:rPrChange w:id="2" w:author="Michel COUSQUER" w:date="2019-05-06T14:03:00Z">
                    <w:rPr>
                      <w:rFonts w:ascii="Calibri" w:hAnsi="Calibri" w:cs="Arial"/>
                      <w:sz w:val="18"/>
                      <w:szCs w:val="18"/>
                      <w:highlight w:val="yellow"/>
                    </w:rPr>
                  </w:rPrChange>
                </w:rPr>
                <w:t>Ongoing</w:t>
              </w:r>
            </w:ins>
          </w:p>
        </w:tc>
      </w:tr>
      <w:tr w:rsidR="001611B5" w:rsidRPr="00A93F79" w14:paraId="4DBB86B5" w14:textId="77777777" w:rsidTr="00B568B1">
        <w:trPr>
          <w:gridAfter w:val="2"/>
          <w:wAfter w:w="10100" w:type="dxa"/>
        </w:trPr>
        <w:tc>
          <w:tcPr>
            <w:tcW w:w="2894" w:type="dxa"/>
            <w:vAlign w:val="center"/>
          </w:tcPr>
          <w:p w14:paraId="5141C1E6" w14:textId="77777777" w:rsidR="001611B5" w:rsidRPr="00C44A3E" w:rsidRDefault="001611B5" w:rsidP="001611B5">
            <w:pPr>
              <w:pStyle w:val="Agenda2"/>
              <w:tabs>
                <w:tab w:val="clear" w:pos="1418"/>
                <w:tab w:val="num" w:pos="459"/>
              </w:tabs>
              <w:ind w:left="459" w:hanging="459"/>
              <w:rPr>
                <w:rFonts w:ascii="Calibri" w:hAnsi="Calibri"/>
                <w:sz w:val="18"/>
                <w:szCs w:val="18"/>
              </w:rPr>
            </w:pPr>
            <w:r w:rsidRPr="00C44A3E">
              <w:rPr>
                <w:rFonts w:ascii="Calibri" w:hAnsi="Calibri"/>
                <w:sz w:val="18"/>
                <w:szCs w:val="18"/>
              </w:rPr>
              <w:t>Quality management</w:t>
            </w:r>
          </w:p>
        </w:tc>
        <w:tc>
          <w:tcPr>
            <w:tcW w:w="4680" w:type="dxa"/>
            <w:vAlign w:val="center"/>
          </w:tcPr>
          <w:p w14:paraId="62B86540" w14:textId="77777777" w:rsidR="001611B5" w:rsidRPr="00A93F79" w:rsidRDefault="001611B5" w:rsidP="001611B5">
            <w:pPr>
              <w:pStyle w:val="Agenda2"/>
              <w:numPr>
                <w:ilvl w:val="2"/>
                <w:numId w:val="1"/>
              </w:numPr>
              <w:ind w:left="742" w:hanging="708"/>
              <w:rPr>
                <w:rFonts w:ascii="Calibri" w:hAnsi="Calibri" w:cs="Arial"/>
                <w:sz w:val="18"/>
                <w:szCs w:val="18"/>
              </w:rPr>
            </w:pPr>
            <w:r w:rsidRPr="00C959BF">
              <w:rPr>
                <w:rFonts w:ascii="Calibri" w:hAnsi="Calibri" w:cs="Arial"/>
                <w:sz w:val="18"/>
                <w:szCs w:val="18"/>
              </w:rPr>
              <w:t>Develop Guidance on checking that 3rd party AtoN providers are providing what they are obliged to provide– 3rd party AtoN provider quality control. (Joint  ARM cooperation)</w:t>
            </w:r>
          </w:p>
        </w:tc>
        <w:tc>
          <w:tcPr>
            <w:tcW w:w="3804" w:type="dxa"/>
            <w:vAlign w:val="center"/>
          </w:tcPr>
          <w:p w14:paraId="57113A24" w14:textId="77777777" w:rsidR="001611B5" w:rsidRPr="00A93F79" w:rsidRDefault="001611B5" w:rsidP="001611B5">
            <w:pPr>
              <w:pStyle w:val="Agenda2"/>
              <w:numPr>
                <w:ilvl w:val="0"/>
                <w:numId w:val="0"/>
              </w:numPr>
              <w:ind w:left="185"/>
              <w:rPr>
                <w:rFonts w:ascii="Calibri" w:eastAsiaTheme="minorEastAsia" w:hAnsi="Calibri" w:cs="Arial"/>
                <w:sz w:val="18"/>
                <w:szCs w:val="18"/>
              </w:rPr>
            </w:pPr>
            <w:r>
              <w:rPr>
                <w:rFonts w:ascii="Calibri" w:eastAsiaTheme="minorEastAsia" w:hAnsi="Calibri" w:cs="Arial"/>
                <w:sz w:val="18"/>
                <w:szCs w:val="18"/>
              </w:rPr>
              <w:t>New guideline</w:t>
            </w:r>
          </w:p>
        </w:tc>
        <w:tc>
          <w:tcPr>
            <w:tcW w:w="416" w:type="dxa"/>
            <w:shd w:val="clear" w:color="auto" w:fill="auto"/>
            <w:vAlign w:val="center"/>
          </w:tcPr>
          <w:p w14:paraId="4AF05483" w14:textId="77777777" w:rsidR="001611B5" w:rsidRPr="00A93F79" w:rsidRDefault="001611B5" w:rsidP="001611B5">
            <w:pPr>
              <w:pStyle w:val="Agenda2"/>
              <w:numPr>
                <w:ilvl w:val="0"/>
                <w:numId w:val="0"/>
              </w:numPr>
              <w:jc w:val="center"/>
              <w:rPr>
                <w:rFonts w:ascii="Calibri" w:hAnsi="Calibri" w:cs="Arial"/>
                <w:sz w:val="18"/>
                <w:szCs w:val="18"/>
              </w:rPr>
            </w:pPr>
            <w:r>
              <w:rPr>
                <w:rFonts w:ascii="Calibri" w:hAnsi="Calibri" w:cs="Arial"/>
                <w:sz w:val="18"/>
                <w:szCs w:val="18"/>
              </w:rPr>
              <w:t>2</w:t>
            </w:r>
          </w:p>
        </w:tc>
        <w:tc>
          <w:tcPr>
            <w:tcW w:w="244" w:type="dxa"/>
            <w:vAlign w:val="center"/>
          </w:tcPr>
          <w:p w14:paraId="00E712D7" w14:textId="77777777" w:rsidR="001611B5" w:rsidRPr="00A93F79" w:rsidRDefault="001611B5" w:rsidP="001611B5">
            <w:pPr>
              <w:jc w:val="center"/>
              <w:rPr>
                <w:rFonts w:ascii="Calibri" w:hAnsi="Calibri" w:cs="Arial"/>
                <w:sz w:val="18"/>
                <w:szCs w:val="18"/>
              </w:rPr>
            </w:pPr>
          </w:p>
        </w:tc>
        <w:tc>
          <w:tcPr>
            <w:tcW w:w="284" w:type="dxa"/>
            <w:vAlign w:val="center"/>
          </w:tcPr>
          <w:p w14:paraId="3BCA6F23" w14:textId="56AB85DF" w:rsidR="001611B5" w:rsidRPr="00A93F79" w:rsidRDefault="001611B5" w:rsidP="001611B5">
            <w:pPr>
              <w:jc w:val="center"/>
              <w:rPr>
                <w:rFonts w:ascii="Calibri" w:hAnsi="Calibri" w:cs="Arial"/>
                <w:sz w:val="18"/>
                <w:szCs w:val="18"/>
              </w:rPr>
            </w:pPr>
            <w:r>
              <w:rPr>
                <w:rFonts w:ascii="Calibri" w:hAnsi="Calibri" w:cs="Arial"/>
                <w:sz w:val="18"/>
                <w:szCs w:val="18"/>
              </w:rPr>
              <w:t>+</w:t>
            </w:r>
          </w:p>
        </w:tc>
        <w:tc>
          <w:tcPr>
            <w:tcW w:w="283" w:type="dxa"/>
            <w:vAlign w:val="center"/>
          </w:tcPr>
          <w:p w14:paraId="601671EC" w14:textId="0D3B9D59" w:rsidR="001611B5" w:rsidRPr="00A93F79" w:rsidRDefault="001611B5" w:rsidP="001611B5">
            <w:pPr>
              <w:jc w:val="center"/>
              <w:rPr>
                <w:rFonts w:ascii="Calibri" w:hAnsi="Calibri" w:cs="Arial"/>
                <w:sz w:val="18"/>
                <w:szCs w:val="18"/>
              </w:rPr>
            </w:pPr>
            <w:r>
              <w:rPr>
                <w:rFonts w:ascii="Calibri" w:hAnsi="Calibri" w:cs="Arial"/>
                <w:sz w:val="18"/>
                <w:szCs w:val="18"/>
              </w:rPr>
              <w:t>+</w:t>
            </w:r>
          </w:p>
        </w:tc>
        <w:tc>
          <w:tcPr>
            <w:tcW w:w="284" w:type="dxa"/>
            <w:vAlign w:val="center"/>
          </w:tcPr>
          <w:p w14:paraId="581D58BA" w14:textId="431010EF" w:rsidR="001611B5" w:rsidRPr="00A93F79" w:rsidRDefault="001611B5" w:rsidP="001611B5">
            <w:pPr>
              <w:jc w:val="center"/>
              <w:rPr>
                <w:rFonts w:ascii="Calibri" w:hAnsi="Calibri" w:cs="Arial"/>
                <w:sz w:val="18"/>
                <w:szCs w:val="18"/>
              </w:rPr>
            </w:pPr>
            <w:r>
              <w:rPr>
                <w:rFonts w:ascii="Calibri" w:hAnsi="Calibri" w:cs="Arial"/>
                <w:sz w:val="18"/>
                <w:szCs w:val="18"/>
              </w:rPr>
              <w:t>+</w:t>
            </w:r>
          </w:p>
        </w:tc>
        <w:tc>
          <w:tcPr>
            <w:tcW w:w="284" w:type="dxa"/>
            <w:vAlign w:val="center"/>
          </w:tcPr>
          <w:p w14:paraId="78E1CA48" w14:textId="5A66841A" w:rsidR="001611B5" w:rsidRPr="00A93F79" w:rsidRDefault="001611B5" w:rsidP="001611B5">
            <w:pPr>
              <w:jc w:val="center"/>
              <w:rPr>
                <w:rFonts w:ascii="Calibri" w:hAnsi="Calibri" w:cs="Arial"/>
                <w:sz w:val="18"/>
                <w:szCs w:val="18"/>
              </w:rPr>
            </w:pPr>
            <w:r>
              <w:rPr>
                <w:rFonts w:ascii="Calibri" w:hAnsi="Calibri" w:cs="Arial"/>
                <w:sz w:val="18"/>
                <w:szCs w:val="18"/>
              </w:rPr>
              <w:t>+</w:t>
            </w:r>
          </w:p>
        </w:tc>
        <w:tc>
          <w:tcPr>
            <w:tcW w:w="284" w:type="dxa"/>
            <w:vAlign w:val="center"/>
          </w:tcPr>
          <w:p w14:paraId="091A2FE2" w14:textId="7FC608FF" w:rsidR="001611B5" w:rsidRPr="00A93F79" w:rsidRDefault="001611B5" w:rsidP="001611B5">
            <w:pPr>
              <w:jc w:val="center"/>
              <w:rPr>
                <w:rFonts w:ascii="Calibri" w:hAnsi="Calibri" w:cs="Arial"/>
                <w:sz w:val="18"/>
                <w:szCs w:val="18"/>
              </w:rPr>
            </w:pPr>
            <w:r>
              <w:rPr>
                <w:rFonts w:ascii="Calibri" w:hAnsi="Calibri" w:cs="Arial"/>
                <w:sz w:val="18"/>
                <w:szCs w:val="18"/>
              </w:rPr>
              <w:t>+</w:t>
            </w:r>
          </w:p>
        </w:tc>
        <w:tc>
          <w:tcPr>
            <w:tcW w:w="283" w:type="dxa"/>
            <w:vAlign w:val="center"/>
          </w:tcPr>
          <w:p w14:paraId="4CABB12A" w14:textId="6B541D57" w:rsidR="001611B5" w:rsidRPr="00A93F79" w:rsidRDefault="001611B5" w:rsidP="001611B5">
            <w:pPr>
              <w:jc w:val="center"/>
              <w:rPr>
                <w:rFonts w:ascii="Calibri" w:hAnsi="Calibri" w:cs="Arial"/>
                <w:sz w:val="18"/>
                <w:szCs w:val="18"/>
              </w:rPr>
            </w:pPr>
            <w:r>
              <w:rPr>
                <w:rFonts w:ascii="Calibri" w:hAnsi="Calibri" w:cs="Arial"/>
                <w:sz w:val="18"/>
                <w:szCs w:val="18"/>
              </w:rPr>
              <w:t>+</w:t>
            </w:r>
          </w:p>
        </w:tc>
        <w:tc>
          <w:tcPr>
            <w:tcW w:w="994" w:type="dxa"/>
            <w:shd w:val="clear" w:color="auto" w:fill="00CC00"/>
            <w:vAlign w:val="center"/>
          </w:tcPr>
          <w:p w14:paraId="71B87DB5" w14:textId="3CD85C12" w:rsidR="001611B5" w:rsidRPr="007C79CE" w:rsidRDefault="001611B5" w:rsidP="001611B5">
            <w:pPr>
              <w:ind w:left="85"/>
              <w:rPr>
                <w:rFonts w:ascii="Calibri" w:hAnsi="Calibri" w:cs="Arial"/>
                <w:sz w:val="18"/>
                <w:szCs w:val="18"/>
                <w:rPrChange w:id="3" w:author="Michel COUSQUER" w:date="2019-05-06T14:03:00Z">
                  <w:rPr>
                    <w:rFonts w:ascii="Calibri" w:hAnsi="Calibri" w:cs="Arial"/>
                    <w:sz w:val="18"/>
                    <w:szCs w:val="18"/>
                  </w:rPr>
                </w:rPrChange>
              </w:rPr>
            </w:pPr>
            <w:ins w:id="4" w:author="Michel COUSQUER" w:date="2019-03-21T15:38:00Z">
              <w:r w:rsidRPr="007C79CE">
                <w:rPr>
                  <w:rFonts w:ascii="Calibri" w:hAnsi="Calibri" w:cs="Arial"/>
                  <w:sz w:val="18"/>
                  <w:szCs w:val="18"/>
                  <w:rPrChange w:id="5" w:author="Michel COUSQUER" w:date="2019-05-06T14:03:00Z">
                    <w:rPr>
                      <w:rFonts w:ascii="Calibri" w:hAnsi="Calibri" w:cs="Arial"/>
                      <w:sz w:val="18"/>
                      <w:szCs w:val="18"/>
                      <w:highlight w:val="yellow"/>
                    </w:rPr>
                  </w:rPrChange>
                </w:rPr>
                <w:t>Moved to ENG10</w:t>
              </w:r>
            </w:ins>
          </w:p>
        </w:tc>
      </w:tr>
      <w:tr w:rsidR="00C44A3E" w:rsidRPr="00A93F79" w14:paraId="5DBD6D63" w14:textId="77777777" w:rsidTr="007107F9">
        <w:trPr>
          <w:gridAfter w:val="2"/>
          <w:wAfter w:w="10100" w:type="dxa"/>
        </w:trPr>
        <w:tc>
          <w:tcPr>
            <w:tcW w:w="14734" w:type="dxa"/>
            <w:gridSpan w:val="12"/>
            <w:tcBorders>
              <w:top w:val="double" w:sz="4" w:space="0" w:color="auto"/>
            </w:tcBorders>
            <w:shd w:val="clear" w:color="auto" w:fill="F2F2F2" w:themeFill="background1" w:themeFillShade="F2"/>
          </w:tcPr>
          <w:p w14:paraId="2E2BB4A2" w14:textId="77777777" w:rsidR="00C44A3E" w:rsidRPr="007107F9" w:rsidRDefault="00C44A3E" w:rsidP="00F92E2E">
            <w:pPr>
              <w:pStyle w:val="Agenda1"/>
              <w:rPr>
                <w:rFonts w:ascii="Calibri" w:hAnsi="Calibri"/>
                <w:b/>
                <w:sz w:val="18"/>
                <w:szCs w:val="18"/>
              </w:rPr>
            </w:pPr>
            <w:r w:rsidRPr="007107F9">
              <w:rPr>
                <w:rFonts w:ascii="Calibri" w:hAnsi="Calibri"/>
                <w:b/>
                <w:sz w:val="18"/>
                <w:szCs w:val="18"/>
              </w:rPr>
              <w:t xml:space="preserve">Standard 1020 – </w:t>
            </w:r>
            <w:proofErr w:type="spellStart"/>
            <w:r w:rsidRPr="007107F9">
              <w:rPr>
                <w:rFonts w:ascii="Calibri" w:hAnsi="Calibri"/>
                <w:b/>
                <w:sz w:val="18"/>
                <w:szCs w:val="18"/>
              </w:rPr>
              <w:t>AtoN</w:t>
            </w:r>
            <w:proofErr w:type="spellEnd"/>
            <w:r w:rsidRPr="007107F9">
              <w:rPr>
                <w:rFonts w:ascii="Calibri" w:hAnsi="Calibri"/>
                <w:b/>
                <w:sz w:val="18"/>
                <w:szCs w:val="18"/>
              </w:rPr>
              <w:t xml:space="preserve"> Design and delivery</w:t>
            </w:r>
          </w:p>
        </w:tc>
      </w:tr>
      <w:tr w:rsidR="00C44A3E" w:rsidRPr="00536390" w14:paraId="262E697F" w14:textId="77777777" w:rsidTr="00DE6601">
        <w:trPr>
          <w:gridAfter w:val="2"/>
          <w:wAfter w:w="10100" w:type="dxa"/>
          <w:trHeight w:val="621"/>
        </w:trPr>
        <w:tc>
          <w:tcPr>
            <w:tcW w:w="2894" w:type="dxa"/>
            <w:vMerge w:val="restart"/>
            <w:vAlign w:val="center"/>
          </w:tcPr>
          <w:p w14:paraId="471A5431" w14:textId="77777777" w:rsidR="00C44A3E" w:rsidRPr="003D2A21" w:rsidRDefault="00C44A3E" w:rsidP="00F92E2E">
            <w:pPr>
              <w:pStyle w:val="Agenda2"/>
              <w:tabs>
                <w:tab w:val="clear" w:pos="1418"/>
                <w:tab w:val="num" w:pos="459"/>
              </w:tabs>
              <w:ind w:left="459" w:hanging="459"/>
              <w:rPr>
                <w:rFonts w:ascii="Calibri" w:hAnsi="Calibri" w:cs="Arial"/>
                <w:sz w:val="18"/>
                <w:szCs w:val="18"/>
              </w:rPr>
            </w:pPr>
            <w:bookmarkStart w:id="6" w:name="_Hlk520881887"/>
            <w:r w:rsidRPr="00536390">
              <w:rPr>
                <w:rFonts w:ascii="Calibri" w:hAnsi="Calibri"/>
                <w:sz w:val="18"/>
                <w:szCs w:val="18"/>
              </w:rPr>
              <w:t>Visual signalling(vision, colour, conspicuity, rhythmic characters)</w:t>
            </w:r>
          </w:p>
        </w:tc>
        <w:tc>
          <w:tcPr>
            <w:tcW w:w="4680" w:type="dxa"/>
            <w:vAlign w:val="center"/>
          </w:tcPr>
          <w:p w14:paraId="581CC4D9" w14:textId="77777777" w:rsidR="00C44A3E" w:rsidRPr="00536390" w:rsidRDefault="00C44A3E" w:rsidP="00F92E2E">
            <w:pPr>
              <w:pStyle w:val="Agenda2"/>
              <w:numPr>
                <w:ilvl w:val="2"/>
                <w:numId w:val="1"/>
              </w:numPr>
              <w:ind w:left="606"/>
              <w:rPr>
                <w:rFonts w:ascii="Calibri" w:hAnsi="Calibri"/>
                <w:sz w:val="18"/>
                <w:szCs w:val="18"/>
                <w:lang w:val="fr-FR"/>
              </w:rPr>
            </w:pPr>
            <w:r w:rsidRPr="00536390">
              <w:rPr>
                <w:rFonts w:ascii="Calibri" w:hAnsi="Calibri" w:cs="Arial"/>
                <w:sz w:val="18"/>
                <w:szCs w:val="18"/>
                <w:lang w:val="fr-FR"/>
              </w:rPr>
              <w:t>Up</w:t>
            </w:r>
            <w:r>
              <w:rPr>
                <w:rFonts w:ascii="Calibri" w:hAnsi="Calibri" w:cs="Arial"/>
                <w:sz w:val="18"/>
                <w:szCs w:val="18"/>
                <w:lang w:val="fr-FR"/>
              </w:rPr>
              <w:t xml:space="preserve">date E-111 Port Traffic </w:t>
            </w:r>
            <w:proofErr w:type="spellStart"/>
            <w:r>
              <w:rPr>
                <w:rFonts w:ascii="Calibri" w:hAnsi="Calibri" w:cs="Arial"/>
                <w:sz w:val="18"/>
                <w:szCs w:val="18"/>
                <w:lang w:val="fr-FR"/>
              </w:rPr>
              <w:t>Signals</w:t>
            </w:r>
            <w:proofErr w:type="spellEnd"/>
          </w:p>
        </w:tc>
        <w:tc>
          <w:tcPr>
            <w:tcW w:w="3804" w:type="dxa"/>
            <w:vAlign w:val="center"/>
          </w:tcPr>
          <w:p w14:paraId="62B8ABFF" w14:textId="27BE8C0E" w:rsidR="00C44A3E" w:rsidRPr="00536390" w:rsidRDefault="00C44A3E" w:rsidP="00F92E2E">
            <w:pPr>
              <w:pStyle w:val="Agenda2"/>
              <w:numPr>
                <w:ilvl w:val="0"/>
                <w:numId w:val="0"/>
              </w:numPr>
              <w:ind w:left="567" w:hanging="386"/>
              <w:rPr>
                <w:rFonts w:ascii="Calibri" w:hAnsi="Calibri" w:cs="Arial"/>
                <w:sz w:val="18"/>
                <w:szCs w:val="18"/>
                <w:lang w:val="fr-FR"/>
              </w:rPr>
            </w:pPr>
            <w:proofErr w:type="spellStart"/>
            <w:r>
              <w:rPr>
                <w:rFonts w:ascii="Calibri" w:hAnsi="Calibri" w:cs="Arial"/>
                <w:sz w:val="18"/>
                <w:szCs w:val="18"/>
                <w:lang w:val="fr-FR"/>
              </w:rPr>
              <w:t>Revise</w:t>
            </w:r>
            <w:r w:rsidR="000D3A7A">
              <w:rPr>
                <w:rFonts w:ascii="Calibri" w:hAnsi="Calibri" w:cs="Arial"/>
                <w:sz w:val="18"/>
                <w:szCs w:val="18"/>
                <w:lang w:val="fr-FR"/>
              </w:rPr>
              <w:t>d</w:t>
            </w:r>
            <w:proofErr w:type="spellEnd"/>
            <w:r>
              <w:rPr>
                <w:rFonts w:ascii="Calibri" w:hAnsi="Calibri" w:cs="Arial"/>
                <w:sz w:val="18"/>
                <w:szCs w:val="18"/>
                <w:lang w:val="fr-FR"/>
              </w:rPr>
              <w:t xml:space="preserve"> </w:t>
            </w:r>
            <w:r w:rsidRPr="003C6A37">
              <w:rPr>
                <w:rFonts w:ascii="Calibri" w:hAnsi="Calibri" w:cs="Arial"/>
                <w:noProof/>
                <w:sz w:val="18"/>
                <w:szCs w:val="18"/>
                <w:lang w:val="fr-FR"/>
              </w:rPr>
              <w:t>Recomm</w:t>
            </w:r>
            <w:r w:rsidR="003C6A37">
              <w:rPr>
                <w:rFonts w:ascii="Calibri" w:hAnsi="Calibri" w:cs="Arial"/>
                <w:noProof/>
                <w:sz w:val="18"/>
                <w:szCs w:val="18"/>
                <w:lang w:val="fr-FR"/>
              </w:rPr>
              <w:t>e</w:t>
            </w:r>
            <w:r w:rsidRPr="003C6A37">
              <w:rPr>
                <w:rFonts w:ascii="Calibri" w:hAnsi="Calibri" w:cs="Arial"/>
                <w:noProof/>
                <w:sz w:val="18"/>
                <w:szCs w:val="18"/>
                <w:lang w:val="fr-FR"/>
              </w:rPr>
              <w:t>ndation</w:t>
            </w:r>
          </w:p>
        </w:tc>
        <w:tc>
          <w:tcPr>
            <w:tcW w:w="416" w:type="dxa"/>
            <w:shd w:val="clear" w:color="auto" w:fill="auto"/>
            <w:vAlign w:val="center"/>
          </w:tcPr>
          <w:p w14:paraId="61AB3671" w14:textId="77777777" w:rsidR="00C44A3E" w:rsidRPr="00536390" w:rsidRDefault="00977E80" w:rsidP="00F92E2E">
            <w:pPr>
              <w:pStyle w:val="Agenda2"/>
              <w:numPr>
                <w:ilvl w:val="0"/>
                <w:numId w:val="0"/>
              </w:numPr>
              <w:jc w:val="center"/>
              <w:rPr>
                <w:rFonts w:ascii="Calibri" w:hAnsi="Calibri" w:cs="Arial"/>
                <w:sz w:val="18"/>
                <w:szCs w:val="18"/>
                <w:lang w:val="fr-FR"/>
              </w:rPr>
            </w:pPr>
            <w:r>
              <w:rPr>
                <w:rFonts w:ascii="Calibri" w:hAnsi="Calibri" w:cs="Arial"/>
                <w:sz w:val="18"/>
                <w:szCs w:val="18"/>
                <w:lang w:val="fr-FR"/>
              </w:rPr>
              <w:t>1</w:t>
            </w:r>
          </w:p>
        </w:tc>
        <w:tc>
          <w:tcPr>
            <w:tcW w:w="244" w:type="dxa"/>
            <w:vAlign w:val="center"/>
          </w:tcPr>
          <w:p w14:paraId="005480F8" w14:textId="412D047A" w:rsidR="00C44A3E" w:rsidRPr="00536390" w:rsidRDefault="00414B36" w:rsidP="00F92E2E">
            <w:pPr>
              <w:pStyle w:val="Agenda2"/>
              <w:numPr>
                <w:ilvl w:val="0"/>
                <w:numId w:val="0"/>
              </w:numPr>
              <w:ind w:left="567" w:hanging="567"/>
              <w:jc w:val="center"/>
              <w:rPr>
                <w:rFonts w:ascii="Calibri" w:hAnsi="Calibri" w:cs="Arial"/>
                <w:sz w:val="18"/>
                <w:szCs w:val="18"/>
                <w:lang w:val="fr-FR"/>
              </w:rPr>
            </w:pPr>
            <w:r>
              <w:rPr>
                <w:rFonts w:ascii="Calibri" w:hAnsi="Calibri" w:cs="Arial"/>
                <w:sz w:val="18"/>
                <w:szCs w:val="18"/>
                <w:lang w:val="fr-FR"/>
              </w:rPr>
              <w:t>+</w:t>
            </w:r>
          </w:p>
        </w:tc>
        <w:tc>
          <w:tcPr>
            <w:tcW w:w="284" w:type="dxa"/>
            <w:vAlign w:val="center"/>
          </w:tcPr>
          <w:p w14:paraId="44E45D7F" w14:textId="771195B5" w:rsidR="00C44A3E" w:rsidRPr="00536390" w:rsidRDefault="00414B36" w:rsidP="00F92E2E">
            <w:pPr>
              <w:pStyle w:val="Agenda2"/>
              <w:numPr>
                <w:ilvl w:val="0"/>
                <w:numId w:val="0"/>
              </w:numPr>
              <w:ind w:left="567" w:hanging="567"/>
              <w:jc w:val="center"/>
              <w:rPr>
                <w:rFonts w:ascii="Calibri" w:hAnsi="Calibri" w:cs="Arial"/>
                <w:sz w:val="18"/>
                <w:szCs w:val="18"/>
                <w:lang w:val="fr-FR"/>
              </w:rPr>
            </w:pPr>
            <w:r>
              <w:rPr>
                <w:rFonts w:ascii="Calibri" w:hAnsi="Calibri" w:cs="Arial"/>
                <w:sz w:val="18"/>
                <w:szCs w:val="18"/>
                <w:lang w:val="fr-FR"/>
              </w:rPr>
              <w:t>+</w:t>
            </w:r>
          </w:p>
        </w:tc>
        <w:tc>
          <w:tcPr>
            <w:tcW w:w="283" w:type="dxa"/>
            <w:vAlign w:val="center"/>
          </w:tcPr>
          <w:p w14:paraId="07E39BD8" w14:textId="4D26E42C" w:rsidR="00C44A3E" w:rsidRPr="00536390" w:rsidRDefault="00DE6601" w:rsidP="00F92E2E">
            <w:pPr>
              <w:pStyle w:val="Agenda2"/>
              <w:numPr>
                <w:ilvl w:val="0"/>
                <w:numId w:val="0"/>
              </w:numPr>
              <w:ind w:left="567" w:hanging="567"/>
              <w:jc w:val="center"/>
              <w:rPr>
                <w:rFonts w:ascii="Calibri" w:hAnsi="Calibri" w:cs="Arial"/>
                <w:sz w:val="18"/>
                <w:szCs w:val="18"/>
                <w:lang w:val="fr-FR"/>
              </w:rPr>
            </w:pPr>
            <w:r>
              <w:rPr>
                <w:rFonts w:ascii="Calibri" w:hAnsi="Calibri" w:cs="Arial"/>
                <w:sz w:val="18"/>
                <w:szCs w:val="18"/>
                <w:lang w:val="fr-FR"/>
              </w:rPr>
              <w:t>+</w:t>
            </w:r>
          </w:p>
        </w:tc>
        <w:tc>
          <w:tcPr>
            <w:tcW w:w="284" w:type="dxa"/>
            <w:vAlign w:val="center"/>
          </w:tcPr>
          <w:p w14:paraId="41DE7301" w14:textId="680C4E37" w:rsidR="00C44A3E" w:rsidRPr="00536390" w:rsidRDefault="00DE6601" w:rsidP="00F92E2E">
            <w:pPr>
              <w:pStyle w:val="Agenda2"/>
              <w:numPr>
                <w:ilvl w:val="0"/>
                <w:numId w:val="0"/>
              </w:numPr>
              <w:ind w:left="567" w:hanging="567"/>
              <w:jc w:val="center"/>
              <w:rPr>
                <w:rFonts w:ascii="Calibri" w:hAnsi="Calibri" w:cs="Arial"/>
                <w:sz w:val="18"/>
                <w:szCs w:val="18"/>
                <w:lang w:val="fr-FR"/>
              </w:rPr>
            </w:pPr>
            <w:r>
              <w:rPr>
                <w:rFonts w:ascii="Calibri" w:hAnsi="Calibri" w:cs="Arial"/>
                <w:sz w:val="18"/>
                <w:szCs w:val="18"/>
                <w:lang w:val="fr-FR"/>
              </w:rPr>
              <w:t>+</w:t>
            </w:r>
          </w:p>
        </w:tc>
        <w:tc>
          <w:tcPr>
            <w:tcW w:w="284" w:type="dxa"/>
            <w:vAlign w:val="center"/>
          </w:tcPr>
          <w:p w14:paraId="0DEEB66C" w14:textId="5271D381" w:rsidR="00C44A3E" w:rsidRPr="00536390" w:rsidRDefault="00EC7F52" w:rsidP="00F92E2E">
            <w:pPr>
              <w:pStyle w:val="Agenda2"/>
              <w:numPr>
                <w:ilvl w:val="0"/>
                <w:numId w:val="0"/>
              </w:numPr>
              <w:ind w:left="567" w:hanging="567"/>
              <w:jc w:val="center"/>
              <w:rPr>
                <w:rFonts w:ascii="Calibri" w:hAnsi="Calibri" w:cs="Arial"/>
                <w:sz w:val="18"/>
                <w:szCs w:val="18"/>
                <w:lang w:val="fr-FR"/>
              </w:rPr>
            </w:pPr>
            <w:r>
              <w:rPr>
                <w:rFonts w:ascii="Calibri" w:hAnsi="Calibri" w:cs="Arial"/>
                <w:sz w:val="18"/>
                <w:szCs w:val="18"/>
                <w:lang w:val="fr-FR"/>
              </w:rPr>
              <w:t>+</w:t>
            </w:r>
          </w:p>
        </w:tc>
        <w:tc>
          <w:tcPr>
            <w:tcW w:w="284" w:type="dxa"/>
            <w:vAlign w:val="center"/>
          </w:tcPr>
          <w:p w14:paraId="19D90489" w14:textId="77777777" w:rsidR="00C44A3E" w:rsidRPr="00536390" w:rsidRDefault="00C44A3E" w:rsidP="00F92E2E">
            <w:pPr>
              <w:pStyle w:val="Agenda2"/>
              <w:numPr>
                <w:ilvl w:val="0"/>
                <w:numId w:val="0"/>
              </w:numPr>
              <w:ind w:left="567" w:hanging="567"/>
              <w:jc w:val="center"/>
              <w:rPr>
                <w:rFonts w:ascii="Calibri" w:hAnsi="Calibri" w:cs="Arial"/>
                <w:sz w:val="18"/>
                <w:szCs w:val="18"/>
                <w:lang w:val="fr-FR"/>
              </w:rPr>
            </w:pPr>
          </w:p>
        </w:tc>
        <w:tc>
          <w:tcPr>
            <w:tcW w:w="283" w:type="dxa"/>
            <w:vAlign w:val="center"/>
          </w:tcPr>
          <w:p w14:paraId="358FB132" w14:textId="77777777" w:rsidR="00C44A3E" w:rsidRPr="00536390" w:rsidRDefault="00C44A3E" w:rsidP="00F92E2E">
            <w:pPr>
              <w:pStyle w:val="Agenda2"/>
              <w:numPr>
                <w:ilvl w:val="0"/>
                <w:numId w:val="0"/>
              </w:numPr>
              <w:ind w:left="567" w:hanging="567"/>
              <w:jc w:val="center"/>
              <w:rPr>
                <w:rFonts w:ascii="Calibri" w:hAnsi="Calibri" w:cs="Arial"/>
                <w:sz w:val="18"/>
                <w:szCs w:val="18"/>
                <w:lang w:val="fr-FR"/>
              </w:rPr>
            </w:pPr>
          </w:p>
        </w:tc>
        <w:tc>
          <w:tcPr>
            <w:tcW w:w="994" w:type="dxa"/>
            <w:shd w:val="clear" w:color="auto" w:fill="00CC00"/>
            <w:vAlign w:val="center"/>
          </w:tcPr>
          <w:p w14:paraId="648D9232" w14:textId="2B613A38" w:rsidR="00C44A3E" w:rsidRPr="00536390" w:rsidRDefault="00DE6601" w:rsidP="00F92E2E">
            <w:pPr>
              <w:pStyle w:val="Agenda2"/>
              <w:numPr>
                <w:ilvl w:val="0"/>
                <w:numId w:val="0"/>
              </w:numPr>
              <w:ind w:left="85"/>
              <w:rPr>
                <w:rFonts w:ascii="Calibri" w:hAnsi="Calibri" w:cs="Arial"/>
                <w:sz w:val="18"/>
                <w:szCs w:val="18"/>
                <w:lang w:val="fr-FR"/>
              </w:rPr>
            </w:pPr>
            <w:r>
              <w:rPr>
                <w:rFonts w:ascii="Calibri" w:hAnsi="Calibri" w:cs="Arial"/>
                <w:sz w:val="18"/>
                <w:szCs w:val="18"/>
                <w:lang w:val="fr-FR"/>
              </w:rPr>
              <w:t>Franck H</w:t>
            </w:r>
          </w:p>
        </w:tc>
      </w:tr>
      <w:tr w:rsidR="00315A19" w:rsidRPr="00536390" w14:paraId="5E2F8263" w14:textId="77777777" w:rsidTr="00DE6601">
        <w:trPr>
          <w:gridAfter w:val="2"/>
          <w:wAfter w:w="10100" w:type="dxa"/>
          <w:trHeight w:val="621"/>
        </w:trPr>
        <w:tc>
          <w:tcPr>
            <w:tcW w:w="2894" w:type="dxa"/>
            <w:vMerge/>
            <w:vAlign w:val="center"/>
          </w:tcPr>
          <w:p w14:paraId="02FA56D4" w14:textId="77777777" w:rsidR="00315A19" w:rsidRPr="00536390" w:rsidRDefault="00315A19" w:rsidP="00F92E2E">
            <w:pPr>
              <w:pStyle w:val="Agenda2"/>
              <w:tabs>
                <w:tab w:val="clear" w:pos="1418"/>
                <w:tab w:val="num" w:pos="459"/>
              </w:tabs>
              <w:ind w:left="459" w:hanging="459"/>
              <w:rPr>
                <w:rFonts w:ascii="Calibri" w:hAnsi="Calibri"/>
                <w:sz w:val="18"/>
                <w:szCs w:val="18"/>
              </w:rPr>
            </w:pPr>
          </w:p>
        </w:tc>
        <w:tc>
          <w:tcPr>
            <w:tcW w:w="4680" w:type="dxa"/>
            <w:vAlign w:val="center"/>
          </w:tcPr>
          <w:p w14:paraId="58E1B584" w14:textId="5F298FB3" w:rsidR="00315A19" w:rsidRPr="00536390" w:rsidRDefault="00315A19" w:rsidP="00315A19">
            <w:pPr>
              <w:pStyle w:val="Agenda2"/>
              <w:numPr>
                <w:ilvl w:val="2"/>
                <w:numId w:val="1"/>
              </w:numPr>
              <w:ind w:left="606"/>
              <w:rPr>
                <w:rFonts w:ascii="Calibri" w:hAnsi="Calibri" w:cs="Arial"/>
                <w:sz w:val="18"/>
                <w:szCs w:val="18"/>
                <w:lang w:val="fr-FR"/>
              </w:rPr>
            </w:pPr>
            <w:r w:rsidRPr="00315A19">
              <w:rPr>
                <w:rFonts w:ascii="Calibri" w:hAnsi="Calibri" w:cs="Arial"/>
                <w:sz w:val="18"/>
                <w:szCs w:val="18"/>
                <w:lang w:val="fr-FR"/>
              </w:rPr>
              <w:t xml:space="preserve">Develop Guideline on Port Traffic </w:t>
            </w:r>
            <w:proofErr w:type="spellStart"/>
            <w:r w:rsidRPr="00315A19">
              <w:rPr>
                <w:rFonts w:ascii="Calibri" w:hAnsi="Calibri" w:cs="Arial"/>
                <w:sz w:val="18"/>
                <w:szCs w:val="18"/>
                <w:lang w:val="fr-FR"/>
              </w:rPr>
              <w:t>Signals</w:t>
            </w:r>
            <w:proofErr w:type="spellEnd"/>
          </w:p>
        </w:tc>
        <w:tc>
          <w:tcPr>
            <w:tcW w:w="3804" w:type="dxa"/>
            <w:vAlign w:val="center"/>
          </w:tcPr>
          <w:p w14:paraId="65FD7320" w14:textId="7692C04E" w:rsidR="00315A19" w:rsidRDefault="00315A19" w:rsidP="00F92E2E">
            <w:pPr>
              <w:pStyle w:val="Agenda2"/>
              <w:numPr>
                <w:ilvl w:val="0"/>
                <w:numId w:val="0"/>
              </w:numPr>
              <w:ind w:left="567" w:hanging="386"/>
              <w:rPr>
                <w:rFonts w:ascii="Calibri" w:hAnsi="Calibri" w:cs="Arial"/>
                <w:sz w:val="18"/>
                <w:szCs w:val="18"/>
                <w:lang w:val="fr-FR"/>
              </w:rPr>
            </w:pPr>
            <w:r>
              <w:rPr>
                <w:rFonts w:ascii="Calibri" w:hAnsi="Calibri" w:cs="Arial"/>
                <w:sz w:val="18"/>
                <w:szCs w:val="18"/>
                <w:lang w:val="fr-FR"/>
              </w:rPr>
              <w:t>New guideline</w:t>
            </w:r>
          </w:p>
        </w:tc>
        <w:tc>
          <w:tcPr>
            <w:tcW w:w="416" w:type="dxa"/>
            <w:shd w:val="clear" w:color="auto" w:fill="auto"/>
            <w:vAlign w:val="center"/>
          </w:tcPr>
          <w:p w14:paraId="4736923A" w14:textId="60B30DC3" w:rsidR="00315A19" w:rsidRDefault="00C665C2" w:rsidP="00F92E2E">
            <w:pPr>
              <w:pStyle w:val="Agenda2"/>
              <w:numPr>
                <w:ilvl w:val="0"/>
                <w:numId w:val="0"/>
              </w:numPr>
              <w:jc w:val="center"/>
              <w:rPr>
                <w:rFonts w:ascii="Calibri" w:hAnsi="Calibri" w:cs="Arial"/>
                <w:sz w:val="18"/>
                <w:szCs w:val="18"/>
                <w:lang w:val="fr-FR"/>
              </w:rPr>
            </w:pPr>
            <w:r>
              <w:rPr>
                <w:rFonts w:ascii="Calibri" w:hAnsi="Calibri" w:cs="Arial"/>
                <w:sz w:val="18"/>
                <w:szCs w:val="18"/>
                <w:lang w:val="fr-FR"/>
              </w:rPr>
              <w:t>1</w:t>
            </w:r>
          </w:p>
        </w:tc>
        <w:tc>
          <w:tcPr>
            <w:tcW w:w="244" w:type="dxa"/>
            <w:vAlign w:val="center"/>
          </w:tcPr>
          <w:p w14:paraId="1394A1BA" w14:textId="77777777" w:rsidR="00315A19" w:rsidRDefault="00315A19" w:rsidP="00F92E2E">
            <w:pPr>
              <w:pStyle w:val="Agenda2"/>
              <w:numPr>
                <w:ilvl w:val="0"/>
                <w:numId w:val="0"/>
              </w:numPr>
              <w:ind w:left="567" w:hanging="567"/>
              <w:jc w:val="center"/>
              <w:rPr>
                <w:rFonts w:ascii="Calibri" w:hAnsi="Calibri" w:cs="Arial"/>
                <w:sz w:val="18"/>
                <w:szCs w:val="18"/>
                <w:lang w:val="fr-FR"/>
              </w:rPr>
            </w:pPr>
          </w:p>
        </w:tc>
        <w:tc>
          <w:tcPr>
            <w:tcW w:w="284" w:type="dxa"/>
            <w:vAlign w:val="center"/>
          </w:tcPr>
          <w:p w14:paraId="480D0A34" w14:textId="77777777" w:rsidR="00315A19" w:rsidRDefault="00315A19" w:rsidP="00F92E2E">
            <w:pPr>
              <w:pStyle w:val="Agenda2"/>
              <w:numPr>
                <w:ilvl w:val="0"/>
                <w:numId w:val="0"/>
              </w:numPr>
              <w:ind w:left="567" w:hanging="567"/>
              <w:jc w:val="center"/>
              <w:rPr>
                <w:rFonts w:ascii="Calibri" w:hAnsi="Calibri" w:cs="Arial"/>
                <w:sz w:val="18"/>
                <w:szCs w:val="18"/>
                <w:lang w:val="fr-FR"/>
              </w:rPr>
            </w:pPr>
          </w:p>
        </w:tc>
        <w:tc>
          <w:tcPr>
            <w:tcW w:w="283" w:type="dxa"/>
            <w:vAlign w:val="center"/>
          </w:tcPr>
          <w:p w14:paraId="374D381F" w14:textId="2BACC931" w:rsidR="00315A19" w:rsidRPr="00536390" w:rsidRDefault="00315A19" w:rsidP="00F92E2E">
            <w:pPr>
              <w:pStyle w:val="Agenda2"/>
              <w:numPr>
                <w:ilvl w:val="0"/>
                <w:numId w:val="0"/>
              </w:numPr>
              <w:ind w:left="567" w:hanging="567"/>
              <w:jc w:val="center"/>
              <w:rPr>
                <w:rFonts w:ascii="Calibri" w:hAnsi="Calibri" w:cs="Arial"/>
                <w:sz w:val="18"/>
                <w:szCs w:val="18"/>
                <w:lang w:val="fr-FR"/>
              </w:rPr>
            </w:pPr>
          </w:p>
        </w:tc>
        <w:tc>
          <w:tcPr>
            <w:tcW w:w="284" w:type="dxa"/>
            <w:vAlign w:val="center"/>
          </w:tcPr>
          <w:p w14:paraId="286EBED3" w14:textId="7A50E664" w:rsidR="00315A19" w:rsidRPr="00536390" w:rsidRDefault="007C79CE" w:rsidP="00F92E2E">
            <w:pPr>
              <w:pStyle w:val="Agenda2"/>
              <w:numPr>
                <w:ilvl w:val="0"/>
                <w:numId w:val="0"/>
              </w:numPr>
              <w:ind w:left="567" w:hanging="567"/>
              <w:jc w:val="center"/>
              <w:rPr>
                <w:rFonts w:ascii="Calibri" w:hAnsi="Calibri" w:cs="Arial"/>
                <w:sz w:val="18"/>
                <w:szCs w:val="18"/>
                <w:lang w:val="fr-FR"/>
              </w:rPr>
            </w:pPr>
            <w:ins w:id="7" w:author="Michel COUSQUER" w:date="2019-05-06T14:06:00Z">
              <w:r>
                <w:rPr>
                  <w:rFonts w:ascii="Calibri" w:hAnsi="Calibri" w:cs="Arial"/>
                  <w:sz w:val="18"/>
                  <w:szCs w:val="18"/>
                  <w:lang w:val="fr-FR"/>
                </w:rPr>
                <w:t>+</w:t>
              </w:r>
            </w:ins>
          </w:p>
        </w:tc>
        <w:tc>
          <w:tcPr>
            <w:tcW w:w="284" w:type="dxa"/>
            <w:vAlign w:val="center"/>
          </w:tcPr>
          <w:p w14:paraId="3B9B7C05" w14:textId="637D1D78" w:rsidR="00315A19" w:rsidRPr="00536390" w:rsidRDefault="00EC7156" w:rsidP="00F92E2E">
            <w:pPr>
              <w:pStyle w:val="Agenda2"/>
              <w:numPr>
                <w:ilvl w:val="0"/>
                <w:numId w:val="0"/>
              </w:numPr>
              <w:ind w:left="567" w:hanging="567"/>
              <w:jc w:val="center"/>
              <w:rPr>
                <w:rFonts w:ascii="Calibri" w:hAnsi="Calibri" w:cs="Arial"/>
                <w:sz w:val="18"/>
                <w:szCs w:val="18"/>
                <w:lang w:val="fr-FR"/>
              </w:rPr>
            </w:pPr>
            <w:r>
              <w:rPr>
                <w:rFonts w:ascii="Calibri" w:hAnsi="Calibri" w:cs="Arial"/>
                <w:sz w:val="18"/>
                <w:szCs w:val="18"/>
                <w:lang w:val="fr-FR"/>
              </w:rPr>
              <w:t>+</w:t>
            </w:r>
          </w:p>
        </w:tc>
        <w:tc>
          <w:tcPr>
            <w:tcW w:w="284" w:type="dxa"/>
            <w:vAlign w:val="center"/>
          </w:tcPr>
          <w:p w14:paraId="56F19DB6" w14:textId="77777777" w:rsidR="00315A19" w:rsidRPr="00536390" w:rsidRDefault="00315A19" w:rsidP="00F92E2E">
            <w:pPr>
              <w:pStyle w:val="Agenda2"/>
              <w:numPr>
                <w:ilvl w:val="0"/>
                <w:numId w:val="0"/>
              </w:numPr>
              <w:ind w:left="567" w:hanging="567"/>
              <w:jc w:val="center"/>
              <w:rPr>
                <w:rFonts w:ascii="Calibri" w:hAnsi="Calibri" w:cs="Arial"/>
                <w:sz w:val="18"/>
                <w:szCs w:val="18"/>
                <w:lang w:val="fr-FR"/>
              </w:rPr>
            </w:pPr>
          </w:p>
        </w:tc>
        <w:tc>
          <w:tcPr>
            <w:tcW w:w="283" w:type="dxa"/>
            <w:vAlign w:val="center"/>
          </w:tcPr>
          <w:p w14:paraId="0E3C3D6A" w14:textId="77777777" w:rsidR="00315A19" w:rsidRPr="00536390" w:rsidRDefault="00315A19" w:rsidP="00F92E2E">
            <w:pPr>
              <w:pStyle w:val="Agenda2"/>
              <w:numPr>
                <w:ilvl w:val="0"/>
                <w:numId w:val="0"/>
              </w:numPr>
              <w:ind w:left="567" w:hanging="567"/>
              <w:jc w:val="center"/>
              <w:rPr>
                <w:rFonts w:ascii="Calibri" w:hAnsi="Calibri" w:cs="Arial"/>
                <w:sz w:val="18"/>
                <w:szCs w:val="18"/>
                <w:lang w:val="fr-FR"/>
              </w:rPr>
            </w:pPr>
          </w:p>
        </w:tc>
        <w:tc>
          <w:tcPr>
            <w:tcW w:w="994" w:type="dxa"/>
            <w:shd w:val="clear" w:color="auto" w:fill="00CC00"/>
            <w:vAlign w:val="center"/>
          </w:tcPr>
          <w:p w14:paraId="380CCD5F" w14:textId="15F80C34" w:rsidR="00315A19" w:rsidRPr="00536390" w:rsidRDefault="00DE6601" w:rsidP="00F92E2E">
            <w:pPr>
              <w:pStyle w:val="Agenda2"/>
              <w:numPr>
                <w:ilvl w:val="0"/>
                <w:numId w:val="0"/>
              </w:numPr>
              <w:ind w:left="85"/>
              <w:rPr>
                <w:rFonts w:ascii="Calibri" w:hAnsi="Calibri" w:cs="Arial"/>
                <w:sz w:val="18"/>
                <w:szCs w:val="18"/>
                <w:lang w:val="fr-FR"/>
              </w:rPr>
            </w:pPr>
            <w:r>
              <w:rPr>
                <w:rFonts w:ascii="Calibri" w:hAnsi="Calibri" w:cs="Arial"/>
                <w:sz w:val="18"/>
                <w:szCs w:val="18"/>
                <w:lang w:val="fr-FR"/>
              </w:rPr>
              <w:t>Franck H</w:t>
            </w:r>
          </w:p>
        </w:tc>
      </w:tr>
      <w:tr w:rsidR="00842195" w:rsidRPr="003D2A21" w14:paraId="541874FC" w14:textId="77777777" w:rsidTr="00DE6601">
        <w:trPr>
          <w:gridAfter w:val="2"/>
          <w:wAfter w:w="10100" w:type="dxa"/>
          <w:trHeight w:val="71"/>
        </w:trPr>
        <w:tc>
          <w:tcPr>
            <w:tcW w:w="2894" w:type="dxa"/>
            <w:vMerge/>
            <w:vAlign w:val="center"/>
          </w:tcPr>
          <w:p w14:paraId="5D92051A" w14:textId="77777777" w:rsidR="00842195" w:rsidRPr="00536390" w:rsidRDefault="00842195" w:rsidP="00F92E2E">
            <w:pPr>
              <w:pStyle w:val="Agenda2"/>
              <w:tabs>
                <w:tab w:val="clear" w:pos="1418"/>
                <w:tab w:val="num" w:pos="459"/>
              </w:tabs>
              <w:ind w:left="459" w:hanging="459"/>
              <w:rPr>
                <w:rFonts w:ascii="Calibri" w:hAnsi="Calibri"/>
                <w:sz w:val="18"/>
                <w:szCs w:val="18"/>
              </w:rPr>
            </w:pPr>
          </w:p>
        </w:tc>
        <w:tc>
          <w:tcPr>
            <w:tcW w:w="4680" w:type="dxa"/>
            <w:vAlign w:val="center"/>
          </w:tcPr>
          <w:p w14:paraId="45DA99BA" w14:textId="77777777" w:rsidR="00842195" w:rsidRPr="003D2A21" w:rsidRDefault="00842195" w:rsidP="00F92E2E">
            <w:pPr>
              <w:pStyle w:val="Agenda2"/>
              <w:numPr>
                <w:ilvl w:val="2"/>
                <w:numId w:val="1"/>
              </w:numPr>
              <w:ind w:left="606"/>
              <w:rPr>
                <w:rFonts w:ascii="Calibri" w:hAnsi="Calibri" w:cs="Arial"/>
                <w:sz w:val="18"/>
                <w:szCs w:val="18"/>
              </w:rPr>
            </w:pPr>
            <w:r w:rsidRPr="003D2A21">
              <w:rPr>
                <w:rFonts w:ascii="Calibri" w:hAnsi="Calibri" w:cs="Arial"/>
                <w:sz w:val="18"/>
                <w:szCs w:val="18"/>
              </w:rPr>
              <w:t>Develop E-112 Leading Lights and 1023 Leading Lines into a Guideline</w:t>
            </w:r>
          </w:p>
        </w:tc>
        <w:tc>
          <w:tcPr>
            <w:tcW w:w="3804" w:type="dxa"/>
            <w:vAlign w:val="center"/>
          </w:tcPr>
          <w:p w14:paraId="6E4841E5" w14:textId="4201CE3E" w:rsidR="00842195" w:rsidRPr="003D2A21" w:rsidRDefault="00842195" w:rsidP="00F92E2E">
            <w:pPr>
              <w:pStyle w:val="Agenda2"/>
              <w:numPr>
                <w:ilvl w:val="0"/>
                <w:numId w:val="0"/>
              </w:numPr>
              <w:ind w:left="567" w:hanging="386"/>
              <w:rPr>
                <w:rFonts w:ascii="Calibri" w:hAnsi="Calibri" w:cs="Arial"/>
                <w:sz w:val="18"/>
                <w:szCs w:val="18"/>
              </w:rPr>
            </w:pPr>
            <w:proofErr w:type="spellStart"/>
            <w:r>
              <w:rPr>
                <w:rFonts w:ascii="Calibri" w:hAnsi="Calibri" w:cs="Arial"/>
                <w:sz w:val="18"/>
                <w:szCs w:val="18"/>
                <w:lang w:val="fr-FR"/>
              </w:rPr>
              <w:t>Revise</w:t>
            </w:r>
            <w:r w:rsidR="00237172">
              <w:rPr>
                <w:rFonts w:ascii="Calibri" w:hAnsi="Calibri" w:cs="Arial"/>
                <w:sz w:val="18"/>
                <w:szCs w:val="18"/>
                <w:lang w:val="fr-FR"/>
              </w:rPr>
              <w:t>d</w:t>
            </w:r>
            <w:proofErr w:type="spellEnd"/>
            <w:r>
              <w:rPr>
                <w:rFonts w:ascii="Calibri" w:hAnsi="Calibri" w:cs="Arial"/>
                <w:sz w:val="18"/>
                <w:szCs w:val="18"/>
                <w:lang w:val="fr-FR"/>
              </w:rPr>
              <w:t xml:space="preserve"> </w:t>
            </w:r>
            <w:r w:rsidRPr="003C6A37">
              <w:rPr>
                <w:rFonts w:ascii="Calibri" w:hAnsi="Calibri" w:cs="Arial"/>
                <w:noProof/>
                <w:sz w:val="18"/>
                <w:szCs w:val="18"/>
                <w:lang w:val="fr-FR"/>
              </w:rPr>
              <w:t>Recomm</w:t>
            </w:r>
            <w:r w:rsidR="003C6A37">
              <w:rPr>
                <w:rFonts w:ascii="Calibri" w:hAnsi="Calibri" w:cs="Arial"/>
                <w:noProof/>
                <w:sz w:val="18"/>
                <w:szCs w:val="18"/>
                <w:lang w:val="fr-FR"/>
              </w:rPr>
              <w:t>e</w:t>
            </w:r>
            <w:r w:rsidRPr="003C6A37">
              <w:rPr>
                <w:rFonts w:ascii="Calibri" w:hAnsi="Calibri" w:cs="Arial"/>
                <w:noProof/>
                <w:sz w:val="18"/>
                <w:szCs w:val="18"/>
                <w:lang w:val="fr-FR"/>
              </w:rPr>
              <w:t>ndation</w:t>
            </w:r>
            <w:r>
              <w:rPr>
                <w:rFonts w:ascii="Calibri" w:hAnsi="Calibri" w:cs="Arial"/>
                <w:sz w:val="18"/>
                <w:szCs w:val="18"/>
                <w:lang w:val="fr-FR"/>
              </w:rPr>
              <w:t xml:space="preserve"> and guideline</w:t>
            </w:r>
          </w:p>
        </w:tc>
        <w:tc>
          <w:tcPr>
            <w:tcW w:w="416" w:type="dxa"/>
            <w:shd w:val="clear" w:color="auto" w:fill="auto"/>
            <w:vAlign w:val="center"/>
          </w:tcPr>
          <w:p w14:paraId="6514D969" w14:textId="77777777" w:rsidR="00842195" w:rsidRPr="003D2A21" w:rsidRDefault="00977E80" w:rsidP="00F92E2E">
            <w:pPr>
              <w:pStyle w:val="Agenda2"/>
              <w:numPr>
                <w:ilvl w:val="0"/>
                <w:numId w:val="0"/>
              </w:numPr>
              <w:jc w:val="center"/>
              <w:rPr>
                <w:rFonts w:ascii="Calibri" w:hAnsi="Calibri" w:cs="Arial"/>
                <w:sz w:val="18"/>
                <w:szCs w:val="18"/>
              </w:rPr>
            </w:pPr>
            <w:r>
              <w:rPr>
                <w:rFonts w:ascii="Calibri" w:hAnsi="Calibri" w:cs="Arial"/>
                <w:sz w:val="18"/>
                <w:szCs w:val="18"/>
              </w:rPr>
              <w:t>1</w:t>
            </w:r>
          </w:p>
        </w:tc>
        <w:tc>
          <w:tcPr>
            <w:tcW w:w="244" w:type="dxa"/>
            <w:vAlign w:val="center"/>
          </w:tcPr>
          <w:p w14:paraId="6BE58EA6" w14:textId="0D3F7A4D" w:rsidR="00842195" w:rsidRPr="003D2A21" w:rsidRDefault="00842195" w:rsidP="00F92E2E">
            <w:pPr>
              <w:pStyle w:val="Agenda2"/>
              <w:numPr>
                <w:ilvl w:val="0"/>
                <w:numId w:val="0"/>
              </w:numPr>
              <w:ind w:left="567" w:hanging="567"/>
              <w:jc w:val="center"/>
              <w:rPr>
                <w:rFonts w:ascii="Calibri" w:hAnsi="Calibri" w:cs="Arial"/>
                <w:sz w:val="18"/>
                <w:szCs w:val="18"/>
              </w:rPr>
            </w:pPr>
          </w:p>
        </w:tc>
        <w:tc>
          <w:tcPr>
            <w:tcW w:w="284" w:type="dxa"/>
            <w:vAlign w:val="center"/>
          </w:tcPr>
          <w:p w14:paraId="609E59A8" w14:textId="77777777" w:rsidR="00842195" w:rsidRPr="003D2A21" w:rsidRDefault="00EA6D63" w:rsidP="00F92E2E">
            <w:pPr>
              <w:pStyle w:val="Agenda2"/>
              <w:numPr>
                <w:ilvl w:val="0"/>
                <w:numId w:val="0"/>
              </w:numPr>
              <w:ind w:left="567" w:hanging="567"/>
              <w:jc w:val="center"/>
              <w:rPr>
                <w:rFonts w:ascii="Calibri" w:hAnsi="Calibri" w:cs="Arial"/>
                <w:sz w:val="18"/>
                <w:szCs w:val="18"/>
              </w:rPr>
            </w:pPr>
            <w:r>
              <w:rPr>
                <w:rFonts w:ascii="Calibri" w:hAnsi="Calibri" w:cs="Arial"/>
                <w:sz w:val="18"/>
                <w:szCs w:val="18"/>
              </w:rPr>
              <w:t>+</w:t>
            </w:r>
          </w:p>
        </w:tc>
        <w:tc>
          <w:tcPr>
            <w:tcW w:w="283" w:type="dxa"/>
            <w:vAlign w:val="center"/>
          </w:tcPr>
          <w:p w14:paraId="35E27CD7" w14:textId="77777777" w:rsidR="00842195" w:rsidRPr="003D2A21" w:rsidRDefault="00EA6D63" w:rsidP="00F92E2E">
            <w:pPr>
              <w:pStyle w:val="Agenda2"/>
              <w:numPr>
                <w:ilvl w:val="0"/>
                <w:numId w:val="0"/>
              </w:numPr>
              <w:ind w:left="567" w:hanging="567"/>
              <w:jc w:val="center"/>
              <w:rPr>
                <w:rFonts w:ascii="Calibri" w:hAnsi="Calibri" w:cs="Arial"/>
                <w:sz w:val="18"/>
                <w:szCs w:val="18"/>
              </w:rPr>
            </w:pPr>
            <w:r>
              <w:rPr>
                <w:rFonts w:ascii="Calibri" w:hAnsi="Calibri" w:cs="Arial"/>
                <w:sz w:val="18"/>
                <w:szCs w:val="18"/>
              </w:rPr>
              <w:t>+</w:t>
            </w:r>
          </w:p>
        </w:tc>
        <w:tc>
          <w:tcPr>
            <w:tcW w:w="284" w:type="dxa"/>
            <w:vAlign w:val="center"/>
          </w:tcPr>
          <w:p w14:paraId="4CDC12C8" w14:textId="77777777" w:rsidR="00842195" w:rsidRPr="003D2A21" w:rsidRDefault="00EA6D63" w:rsidP="00F92E2E">
            <w:pPr>
              <w:pStyle w:val="Agenda2"/>
              <w:numPr>
                <w:ilvl w:val="0"/>
                <w:numId w:val="0"/>
              </w:numPr>
              <w:ind w:left="567" w:hanging="567"/>
              <w:jc w:val="center"/>
              <w:rPr>
                <w:rFonts w:ascii="Calibri" w:hAnsi="Calibri" w:cs="Arial"/>
                <w:sz w:val="18"/>
                <w:szCs w:val="18"/>
              </w:rPr>
            </w:pPr>
            <w:r>
              <w:rPr>
                <w:rFonts w:ascii="Calibri" w:hAnsi="Calibri" w:cs="Arial"/>
                <w:sz w:val="18"/>
                <w:szCs w:val="18"/>
              </w:rPr>
              <w:t>+</w:t>
            </w:r>
          </w:p>
        </w:tc>
        <w:tc>
          <w:tcPr>
            <w:tcW w:w="284" w:type="dxa"/>
            <w:vAlign w:val="center"/>
          </w:tcPr>
          <w:p w14:paraId="31C951DB" w14:textId="77777777" w:rsidR="00842195" w:rsidRPr="003D2A21" w:rsidRDefault="00EA6D63" w:rsidP="00F92E2E">
            <w:pPr>
              <w:pStyle w:val="Agenda2"/>
              <w:numPr>
                <w:ilvl w:val="0"/>
                <w:numId w:val="0"/>
              </w:numPr>
              <w:ind w:left="567" w:hanging="567"/>
              <w:jc w:val="center"/>
              <w:rPr>
                <w:rFonts w:ascii="Calibri" w:hAnsi="Calibri" w:cs="Arial"/>
                <w:sz w:val="18"/>
                <w:szCs w:val="18"/>
              </w:rPr>
            </w:pPr>
            <w:r>
              <w:rPr>
                <w:rFonts w:ascii="Calibri" w:hAnsi="Calibri" w:cs="Arial"/>
                <w:sz w:val="18"/>
                <w:szCs w:val="18"/>
              </w:rPr>
              <w:t>+</w:t>
            </w:r>
          </w:p>
        </w:tc>
        <w:tc>
          <w:tcPr>
            <w:tcW w:w="284" w:type="dxa"/>
            <w:vAlign w:val="center"/>
          </w:tcPr>
          <w:p w14:paraId="1356182D" w14:textId="0CA38836" w:rsidR="00842195" w:rsidRPr="003D2A21" w:rsidRDefault="007C79CE" w:rsidP="00F92E2E">
            <w:pPr>
              <w:pStyle w:val="Agenda2"/>
              <w:numPr>
                <w:ilvl w:val="0"/>
                <w:numId w:val="0"/>
              </w:numPr>
              <w:ind w:left="567" w:hanging="567"/>
              <w:jc w:val="center"/>
              <w:rPr>
                <w:rFonts w:ascii="Calibri" w:hAnsi="Calibri" w:cs="Arial"/>
                <w:sz w:val="18"/>
                <w:szCs w:val="18"/>
              </w:rPr>
            </w:pPr>
            <w:ins w:id="8" w:author="Michel COUSQUER" w:date="2019-05-06T14:06:00Z">
              <w:r>
                <w:rPr>
                  <w:rFonts w:ascii="Calibri" w:hAnsi="Calibri" w:cs="Arial"/>
                  <w:sz w:val="18"/>
                  <w:szCs w:val="18"/>
                </w:rPr>
                <w:t>+</w:t>
              </w:r>
            </w:ins>
          </w:p>
        </w:tc>
        <w:tc>
          <w:tcPr>
            <w:tcW w:w="283" w:type="dxa"/>
            <w:vAlign w:val="center"/>
          </w:tcPr>
          <w:p w14:paraId="68EA331D" w14:textId="08CB5A1F" w:rsidR="00842195" w:rsidRPr="003D2A21" w:rsidRDefault="00842195" w:rsidP="00F92E2E">
            <w:pPr>
              <w:pStyle w:val="Agenda2"/>
              <w:numPr>
                <w:ilvl w:val="0"/>
                <w:numId w:val="0"/>
              </w:numPr>
              <w:ind w:left="567" w:hanging="567"/>
              <w:jc w:val="center"/>
              <w:rPr>
                <w:rFonts w:ascii="Calibri" w:hAnsi="Calibri" w:cs="Arial"/>
                <w:sz w:val="18"/>
                <w:szCs w:val="18"/>
              </w:rPr>
            </w:pPr>
          </w:p>
        </w:tc>
        <w:tc>
          <w:tcPr>
            <w:tcW w:w="994" w:type="dxa"/>
            <w:shd w:val="clear" w:color="auto" w:fill="00CC00"/>
            <w:vAlign w:val="center"/>
          </w:tcPr>
          <w:p w14:paraId="7BB7C549" w14:textId="49D78D1B" w:rsidR="00842195" w:rsidRPr="003D2A21" w:rsidRDefault="00DE6601" w:rsidP="00F92E2E">
            <w:pPr>
              <w:pStyle w:val="Agenda2"/>
              <w:numPr>
                <w:ilvl w:val="0"/>
                <w:numId w:val="0"/>
              </w:numPr>
              <w:ind w:left="85"/>
              <w:rPr>
                <w:rFonts w:ascii="Calibri" w:hAnsi="Calibri" w:cs="Arial"/>
                <w:sz w:val="18"/>
                <w:szCs w:val="18"/>
              </w:rPr>
            </w:pPr>
            <w:r>
              <w:rPr>
                <w:rFonts w:ascii="Calibri" w:hAnsi="Calibri" w:cs="Arial"/>
                <w:sz w:val="18"/>
                <w:szCs w:val="18"/>
              </w:rPr>
              <w:t>Franck H</w:t>
            </w:r>
          </w:p>
        </w:tc>
      </w:tr>
      <w:tr w:rsidR="00C44A3E" w:rsidRPr="003D2A21" w14:paraId="0153CA14" w14:textId="77777777" w:rsidTr="00DE6601">
        <w:trPr>
          <w:gridAfter w:val="2"/>
          <w:wAfter w:w="10100" w:type="dxa"/>
          <w:trHeight w:val="621"/>
        </w:trPr>
        <w:tc>
          <w:tcPr>
            <w:tcW w:w="2894" w:type="dxa"/>
            <w:vMerge/>
            <w:vAlign w:val="center"/>
          </w:tcPr>
          <w:p w14:paraId="494CBDF0" w14:textId="77777777" w:rsidR="00C44A3E" w:rsidRPr="00536390" w:rsidRDefault="00C44A3E" w:rsidP="00F92E2E">
            <w:pPr>
              <w:pStyle w:val="Agenda2"/>
              <w:tabs>
                <w:tab w:val="clear" w:pos="1418"/>
                <w:tab w:val="num" w:pos="459"/>
              </w:tabs>
              <w:ind w:left="459" w:hanging="459"/>
              <w:rPr>
                <w:rFonts w:ascii="Calibri" w:hAnsi="Calibri"/>
                <w:sz w:val="18"/>
                <w:szCs w:val="18"/>
              </w:rPr>
            </w:pPr>
          </w:p>
        </w:tc>
        <w:tc>
          <w:tcPr>
            <w:tcW w:w="4680" w:type="dxa"/>
            <w:vAlign w:val="center"/>
          </w:tcPr>
          <w:p w14:paraId="201F8A97" w14:textId="77777777" w:rsidR="00C44A3E" w:rsidRPr="003D2A21" w:rsidRDefault="00C44A3E" w:rsidP="00F92E2E">
            <w:pPr>
              <w:pStyle w:val="Agenda2"/>
              <w:numPr>
                <w:ilvl w:val="2"/>
                <w:numId w:val="1"/>
              </w:numPr>
              <w:ind w:left="606"/>
              <w:rPr>
                <w:rFonts w:ascii="Calibri" w:hAnsi="Calibri" w:cs="Arial"/>
                <w:sz w:val="18"/>
                <w:szCs w:val="18"/>
              </w:rPr>
            </w:pPr>
            <w:r w:rsidRPr="003D2A21">
              <w:rPr>
                <w:rFonts w:ascii="Calibri" w:hAnsi="Calibri" w:cs="Arial"/>
                <w:sz w:val="18"/>
                <w:szCs w:val="18"/>
              </w:rPr>
              <w:t>Complete Guideline 1061 Illumination of structures</w:t>
            </w:r>
          </w:p>
        </w:tc>
        <w:tc>
          <w:tcPr>
            <w:tcW w:w="3804" w:type="dxa"/>
            <w:vAlign w:val="center"/>
          </w:tcPr>
          <w:p w14:paraId="751473A2" w14:textId="77777777" w:rsidR="00C44A3E" w:rsidRPr="003D2A21" w:rsidRDefault="00C44A3E" w:rsidP="00F92E2E">
            <w:pPr>
              <w:pStyle w:val="Agenda2"/>
              <w:numPr>
                <w:ilvl w:val="0"/>
                <w:numId w:val="0"/>
              </w:numPr>
              <w:ind w:left="567" w:hanging="386"/>
              <w:rPr>
                <w:rFonts w:ascii="Calibri" w:hAnsi="Calibri" w:cs="Arial"/>
                <w:sz w:val="18"/>
                <w:szCs w:val="18"/>
              </w:rPr>
            </w:pPr>
            <w:r w:rsidRPr="003D2A21">
              <w:rPr>
                <w:rFonts w:ascii="Calibri" w:hAnsi="Calibri" w:cs="Arial"/>
                <w:sz w:val="18"/>
                <w:szCs w:val="18"/>
              </w:rPr>
              <w:t>Revise Guideline</w:t>
            </w:r>
            <w:r>
              <w:rPr>
                <w:rFonts w:ascii="Calibri" w:hAnsi="Calibri" w:cs="Arial"/>
                <w:sz w:val="18"/>
                <w:szCs w:val="18"/>
              </w:rPr>
              <w:t>, Last updated in 2008</w:t>
            </w:r>
          </w:p>
        </w:tc>
        <w:tc>
          <w:tcPr>
            <w:tcW w:w="416" w:type="dxa"/>
            <w:shd w:val="clear" w:color="auto" w:fill="auto"/>
            <w:vAlign w:val="center"/>
          </w:tcPr>
          <w:p w14:paraId="2CA4F135" w14:textId="77777777" w:rsidR="00C44A3E" w:rsidRPr="003D2A21" w:rsidRDefault="00977E80" w:rsidP="00F92E2E">
            <w:pPr>
              <w:pStyle w:val="Agenda2"/>
              <w:numPr>
                <w:ilvl w:val="0"/>
                <w:numId w:val="0"/>
              </w:numPr>
              <w:jc w:val="center"/>
              <w:rPr>
                <w:rFonts w:ascii="Calibri" w:hAnsi="Calibri" w:cs="Arial"/>
                <w:sz w:val="18"/>
                <w:szCs w:val="18"/>
              </w:rPr>
            </w:pPr>
            <w:r>
              <w:rPr>
                <w:rFonts w:ascii="Calibri" w:hAnsi="Calibri" w:cs="Arial"/>
                <w:sz w:val="18"/>
                <w:szCs w:val="18"/>
              </w:rPr>
              <w:t>1</w:t>
            </w:r>
          </w:p>
        </w:tc>
        <w:tc>
          <w:tcPr>
            <w:tcW w:w="244" w:type="dxa"/>
            <w:vAlign w:val="center"/>
          </w:tcPr>
          <w:p w14:paraId="4EC652B3" w14:textId="77777777" w:rsidR="00C44A3E" w:rsidRPr="003D2A21" w:rsidRDefault="00C44A3E" w:rsidP="00F92E2E">
            <w:pPr>
              <w:pStyle w:val="Agenda2"/>
              <w:numPr>
                <w:ilvl w:val="0"/>
                <w:numId w:val="0"/>
              </w:numPr>
              <w:ind w:left="567" w:hanging="567"/>
              <w:jc w:val="center"/>
              <w:rPr>
                <w:rFonts w:ascii="Calibri" w:hAnsi="Calibri" w:cs="Arial"/>
                <w:sz w:val="18"/>
                <w:szCs w:val="18"/>
              </w:rPr>
            </w:pPr>
          </w:p>
        </w:tc>
        <w:tc>
          <w:tcPr>
            <w:tcW w:w="284" w:type="dxa"/>
            <w:vAlign w:val="center"/>
          </w:tcPr>
          <w:p w14:paraId="295F6BB4" w14:textId="77777777" w:rsidR="00C44A3E" w:rsidRPr="003D2A21" w:rsidRDefault="00C44A3E" w:rsidP="00F92E2E">
            <w:pPr>
              <w:pStyle w:val="Agenda2"/>
              <w:numPr>
                <w:ilvl w:val="0"/>
                <w:numId w:val="0"/>
              </w:numPr>
              <w:ind w:left="567" w:hanging="567"/>
              <w:jc w:val="center"/>
              <w:rPr>
                <w:rFonts w:ascii="Calibri" w:hAnsi="Calibri" w:cs="Arial"/>
                <w:sz w:val="18"/>
                <w:szCs w:val="18"/>
              </w:rPr>
            </w:pPr>
          </w:p>
        </w:tc>
        <w:tc>
          <w:tcPr>
            <w:tcW w:w="283" w:type="dxa"/>
            <w:vAlign w:val="center"/>
          </w:tcPr>
          <w:p w14:paraId="4CB3A797" w14:textId="5743876E" w:rsidR="00C44A3E" w:rsidRPr="003D2A21" w:rsidRDefault="00DE6601" w:rsidP="00F92E2E">
            <w:pPr>
              <w:pStyle w:val="Agenda2"/>
              <w:numPr>
                <w:ilvl w:val="0"/>
                <w:numId w:val="0"/>
              </w:numPr>
              <w:ind w:left="567" w:hanging="567"/>
              <w:jc w:val="center"/>
              <w:rPr>
                <w:rFonts w:ascii="Calibri" w:hAnsi="Calibri" w:cs="Arial"/>
                <w:sz w:val="18"/>
                <w:szCs w:val="18"/>
              </w:rPr>
            </w:pPr>
            <w:r>
              <w:rPr>
                <w:rFonts w:ascii="Calibri" w:hAnsi="Calibri" w:cs="Arial"/>
                <w:sz w:val="18"/>
                <w:szCs w:val="18"/>
              </w:rPr>
              <w:t>+</w:t>
            </w:r>
          </w:p>
        </w:tc>
        <w:tc>
          <w:tcPr>
            <w:tcW w:w="284" w:type="dxa"/>
            <w:vAlign w:val="center"/>
          </w:tcPr>
          <w:p w14:paraId="23312579" w14:textId="54AF6E49" w:rsidR="00C44A3E" w:rsidRPr="003D2A21" w:rsidRDefault="00DE6601" w:rsidP="00F92E2E">
            <w:pPr>
              <w:pStyle w:val="Agenda2"/>
              <w:numPr>
                <w:ilvl w:val="0"/>
                <w:numId w:val="0"/>
              </w:numPr>
              <w:ind w:left="567" w:hanging="567"/>
              <w:jc w:val="center"/>
              <w:rPr>
                <w:rFonts w:ascii="Calibri" w:hAnsi="Calibri" w:cs="Arial"/>
                <w:sz w:val="18"/>
                <w:szCs w:val="18"/>
              </w:rPr>
            </w:pPr>
            <w:r>
              <w:rPr>
                <w:rFonts w:ascii="Calibri" w:hAnsi="Calibri" w:cs="Arial"/>
                <w:sz w:val="18"/>
                <w:szCs w:val="18"/>
              </w:rPr>
              <w:t>+</w:t>
            </w:r>
          </w:p>
        </w:tc>
        <w:tc>
          <w:tcPr>
            <w:tcW w:w="284" w:type="dxa"/>
            <w:vAlign w:val="center"/>
          </w:tcPr>
          <w:p w14:paraId="2F774FBA" w14:textId="78AD3916" w:rsidR="00C44A3E" w:rsidRPr="003D2A21" w:rsidRDefault="007C79CE" w:rsidP="00F92E2E">
            <w:pPr>
              <w:pStyle w:val="Agenda2"/>
              <w:numPr>
                <w:ilvl w:val="0"/>
                <w:numId w:val="0"/>
              </w:numPr>
              <w:ind w:left="567" w:hanging="567"/>
              <w:jc w:val="center"/>
              <w:rPr>
                <w:rFonts w:ascii="Calibri" w:hAnsi="Calibri" w:cs="Arial"/>
                <w:sz w:val="18"/>
                <w:szCs w:val="18"/>
              </w:rPr>
            </w:pPr>
            <w:ins w:id="9" w:author="Michel COUSQUER" w:date="2019-05-06T14:08:00Z">
              <w:r>
                <w:rPr>
                  <w:rFonts w:ascii="Calibri" w:hAnsi="Calibri" w:cs="Arial"/>
                  <w:sz w:val="18"/>
                  <w:szCs w:val="18"/>
                </w:rPr>
                <w:t>+</w:t>
              </w:r>
            </w:ins>
          </w:p>
        </w:tc>
        <w:tc>
          <w:tcPr>
            <w:tcW w:w="284" w:type="dxa"/>
            <w:vAlign w:val="center"/>
          </w:tcPr>
          <w:p w14:paraId="0F3A51F7" w14:textId="2873E70C" w:rsidR="00C44A3E" w:rsidRPr="003D2A21" w:rsidRDefault="007C79CE" w:rsidP="00F92E2E">
            <w:pPr>
              <w:pStyle w:val="Agenda2"/>
              <w:numPr>
                <w:ilvl w:val="0"/>
                <w:numId w:val="0"/>
              </w:numPr>
              <w:ind w:left="567" w:hanging="567"/>
              <w:jc w:val="center"/>
              <w:rPr>
                <w:rFonts w:ascii="Calibri" w:hAnsi="Calibri" w:cs="Arial"/>
                <w:sz w:val="18"/>
                <w:szCs w:val="18"/>
              </w:rPr>
            </w:pPr>
            <w:ins w:id="10" w:author="Michel COUSQUER" w:date="2019-05-06T14:08:00Z">
              <w:r>
                <w:rPr>
                  <w:rFonts w:ascii="Calibri" w:hAnsi="Calibri" w:cs="Arial"/>
                  <w:sz w:val="18"/>
                  <w:szCs w:val="18"/>
                </w:rPr>
                <w:t>+</w:t>
              </w:r>
            </w:ins>
          </w:p>
        </w:tc>
        <w:tc>
          <w:tcPr>
            <w:tcW w:w="283" w:type="dxa"/>
            <w:vAlign w:val="center"/>
          </w:tcPr>
          <w:p w14:paraId="4B671778" w14:textId="01737A20" w:rsidR="00C44A3E" w:rsidRPr="003D2A21" w:rsidRDefault="007C79CE" w:rsidP="00F92E2E">
            <w:pPr>
              <w:pStyle w:val="Agenda2"/>
              <w:numPr>
                <w:ilvl w:val="0"/>
                <w:numId w:val="0"/>
              </w:numPr>
              <w:ind w:left="567" w:hanging="567"/>
              <w:jc w:val="center"/>
              <w:rPr>
                <w:rFonts w:ascii="Calibri" w:hAnsi="Calibri" w:cs="Arial"/>
                <w:sz w:val="18"/>
                <w:szCs w:val="18"/>
              </w:rPr>
            </w:pPr>
            <w:ins w:id="11" w:author="Michel COUSQUER" w:date="2019-05-06T14:08:00Z">
              <w:r>
                <w:rPr>
                  <w:rFonts w:ascii="Calibri" w:hAnsi="Calibri" w:cs="Arial"/>
                  <w:sz w:val="18"/>
                  <w:szCs w:val="18"/>
                </w:rPr>
                <w:t>+</w:t>
              </w:r>
            </w:ins>
          </w:p>
        </w:tc>
        <w:tc>
          <w:tcPr>
            <w:tcW w:w="994" w:type="dxa"/>
            <w:shd w:val="clear" w:color="auto" w:fill="00CC00"/>
            <w:vAlign w:val="center"/>
          </w:tcPr>
          <w:p w14:paraId="4CFC2CE9" w14:textId="59B0F0FA" w:rsidR="00C44A3E" w:rsidRPr="003D2A21" w:rsidRDefault="00C44A3E" w:rsidP="00F92E2E">
            <w:pPr>
              <w:pStyle w:val="Agenda2"/>
              <w:numPr>
                <w:ilvl w:val="0"/>
                <w:numId w:val="0"/>
              </w:numPr>
              <w:ind w:left="85"/>
              <w:rPr>
                <w:rFonts w:ascii="Calibri" w:hAnsi="Calibri" w:cs="Arial"/>
                <w:sz w:val="18"/>
                <w:szCs w:val="18"/>
              </w:rPr>
            </w:pPr>
          </w:p>
        </w:tc>
      </w:tr>
      <w:tr w:rsidR="00C44A3E" w:rsidRPr="003D2A21" w14:paraId="4664CA73" w14:textId="77777777" w:rsidTr="00DE6601">
        <w:trPr>
          <w:gridAfter w:val="2"/>
          <w:wAfter w:w="10100" w:type="dxa"/>
          <w:trHeight w:val="621"/>
        </w:trPr>
        <w:tc>
          <w:tcPr>
            <w:tcW w:w="2894" w:type="dxa"/>
            <w:vMerge/>
            <w:vAlign w:val="center"/>
          </w:tcPr>
          <w:p w14:paraId="067C162B" w14:textId="77777777" w:rsidR="00C44A3E" w:rsidRPr="00536390" w:rsidRDefault="00C44A3E" w:rsidP="00F92E2E">
            <w:pPr>
              <w:pStyle w:val="Agenda2"/>
              <w:tabs>
                <w:tab w:val="clear" w:pos="1418"/>
                <w:tab w:val="num" w:pos="459"/>
              </w:tabs>
              <w:ind w:left="459" w:hanging="459"/>
              <w:rPr>
                <w:rFonts w:ascii="Calibri" w:hAnsi="Calibri"/>
                <w:sz w:val="18"/>
                <w:szCs w:val="18"/>
              </w:rPr>
            </w:pPr>
          </w:p>
        </w:tc>
        <w:tc>
          <w:tcPr>
            <w:tcW w:w="4680" w:type="dxa"/>
            <w:vAlign w:val="center"/>
          </w:tcPr>
          <w:p w14:paraId="616B2C3D" w14:textId="77777777" w:rsidR="00C44A3E" w:rsidRPr="003D2A21" w:rsidRDefault="00C44A3E" w:rsidP="00F92E2E">
            <w:pPr>
              <w:pStyle w:val="Agenda2"/>
              <w:numPr>
                <w:ilvl w:val="2"/>
                <w:numId w:val="1"/>
              </w:numPr>
              <w:ind w:left="606"/>
              <w:rPr>
                <w:rFonts w:ascii="Calibri" w:hAnsi="Calibri" w:cs="Arial"/>
                <w:sz w:val="18"/>
                <w:szCs w:val="18"/>
              </w:rPr>
            </w:pPr>
            <w:r w:rsidRPr="003D2A21">
              <w:rPr>
                <w:rFonts w:ascii="Calibri" w:hAnsi="Calibri" w:cs="Arial"/>
                <w:sz w:val="18"/>
                <w:szCs w:val="18"/>
              </w:rPr>
              <w:t>Update Guideline 1048    LED technologies and their use in signal lights</w:t>
            </w:r>
          </w:p>
        </w:tc>
        <w:tc>
          <w:tcPr>
            <w:tcW w:w="3804" w:type="dxa"/>
            <w:vAlign w:val="center"/>
          </w:tcPr>
          <w:p w14:paraId="678D0379" w14:textId="77777777" w:rsidR="00C44A3E" w:rsidRPr="003D2A21" w:rsidRDefault="00C44A3E" w:rsidP="00F92E2E">
            <w:pPr>
              <w:pStyle w:val="Agenda2"/>
              <w:numPr>
                <w:ilvl w:val="0"/>
                <w:numId w:val="0"/>
              </w:numPr>
              <w:ind w:left="567" w:hanging="386"/>
              <w:rPr>
                <w:rFonts w:ascii="Calibri" w:hAnsi="Calibri" w:cs="Arial"/>
                <w:sz w:val="18"/>
                <w:szCs w:val="18"/>
              </w:rPr>
            </w:pPr>
            <w:r w:rsidRPr="003D2A21">
              <w:rPr>
                <w:rFonts w:ascii="Calibri" w:hAnsi="Calibri" w:cs="Arial"/>
                <w:sz w:val="18"/>
                <w:szCs w:val="18"/>
              </w:rPr>
              <w:t>Revise Guideline</w:t>
            </w:r>
          </w:p>
        </w:tc>
        <w:tc>
          <w:tcPr>
            <w:tcW w:w="416" w:type="dxa"/>
            <w:shd w:val="clear" w:color="auto" w:fill="auto"/>
            <w:vAlign w:val="center"/>
          </w:tcPr>
          <w:p w14:paraId="27CB1558" w14:textId="77777777" w:rsidR="00C44A3E" w:rsidRPr="003D2A21" w:rsidRDefault="00977E80" w:rsidP="00F92E2E">
            <w:pPr>
              <w:pStyle w:val="Agenda2"/>
              <w:numPr>
                <w:ilvl w:val="0"/>
                <w:numId w:val="0"/>
              </w:numPr>
              <w:jc w:val="center"/>
              <w:rPr>
                <w:rFonts w:ascii="Calibri" w:hAnsi="Calibri" w:cs="Arial"/>
                <w:sz w:val="18"/>
                <w:szCs w:val="18"/>
              </w:rPr>
            </w:pPr>
            <w:r>
              <w:rPr>
                <w:rFonts w:ascii="Calibri" w:hAnsi="Calibri" w:cs="Arial"/>
                <w:sz w:val="18"/>
                <w:szCs w:val="18"/>
              </w:rPr>
              <w:t>1</w:t>
            </w:r>
          </w:p>
        </w:tc>
        <w:tc>
          <w:tcPr>
            <w:tcW w:w="244" w:type="dxa"/>
            <w:vAlign w:val="center"/>
          </w:tcPr>
          <w:p w14:paraId="34FEA963" w14:textId="77777777" w:rsidR="00C44A3E" w:rsidRPr="003D2A21" w:rsidRDefault="00C44A3E" w:rsidP="00F92E2E">
            <w:pPr>
              <w:pStyle w:val="Agenda2"/>
              <w:numPr>
                <w:ilvl w:val="0"/>
                <w:numId w:val="0"/>
              </w:numPr>
              <w:ind w:left="567" w:hanging="567"/>
              <w:jc w:val="center"/>
              <w:rPr>
                <w:rFonts w:ascii="Calibri" w:hAnsi="Calibri" w:cs="Arial"/>
                <w:sz w:val="18"/>
                <w:szCs w:val="18"/>
              </w:rPr>
            </w:pPr>
          </w:p>
        </w:tc>
        <w:tc>
          <w:tcPr>
            <w:tcW w:w="284" w:type="dxa"/>
            <w:vAlign w:val="center"/>
          </w:tcPr>
          <w:p w14:paraId="28B4FB54" w14:textId="77777777" w:rsidR="00C44A3E" w:rsidRPr="003D2A21" w:rsidRDefault="00C44A3E" w:rsidP="00F92E2E">
            <w:pPr>
              <w:pStyle w:val="Agenda2"/>
              <w:numPr>
                <w:ilvl w:val="0"/>
                <w:numId w:val="0"/>
              </w:numPr>
              <w:ind w:left="567" w:hanging="567"/>
              <w:jc w:val="center"/>
              <w:rPr>
                <w:rFonts w:ascii="Calibri" w:hAnsi="Calibri" w:cs="Arial"/>
                <w:sz w:val="18"/>
                <w:szCs w:val="18"/>
              </w:rPr>
            </w:pPr>
          </w:p>
        </w:tc>
        <w:tc>
          <w:tcPr>
            <w:tcW w:w="283" w:type="dxa"/>
            <w:vAlign w:val="center"/>
          </w:tcPr>
          <w:p w14:paraId="421AA07B" w14:textId="6926D2DD" w:rsidR="00C44A3E" w:rsidRPr="003D2A21" w:rsidRDefault="00DE6601" w:rsidP="00F92E2E">
            <w:pPr>
              <w:pStyle w:val="Agenda2"/>
              <w:numPr>
                <w:ilvl w:val="0"/>
                <w:numId w:val="0"/>
              </w:numPr>
              <w:ind w:left="567" w:hanging="567"/>
              <w:jc w:val="center"/>
              <w:rPr>
                <w:rFonts w:ascii="Calibri" w:hAnsi="Calibri" w:cs="Arial"/>
                <w:sz w:val="18"/>
                <w:szCs w:val="18"/>
              </w:rPr>
            </w:pPr>
            <w:r>
              <w:rPr>
                <w:rFonts w:ascii="Calibri" w:hAnsi="Calibri" w:cs="Arial"/>
                <w:sz w:val="18"/>
                <w:szCs w:val="18"/>
              </w:rPr>
              <w:t>+</w:t>
            </w:r>
          </w:p>
        </w:tc>
        <w:tc>
          <w:tcPr>
            <w:tcW w:w="284" w:type="dxa"/>
            <w:vAlign w:val="center"/>
          </w:tcPr>
          <w:p w14:paraId="128B55CB" w14:textId="11745B27" w:rsidR="00C44A3E" w:rsidRPr="003D2A21" w:rsidRDefault="00DE6601" w:rsidP="00F92E2E">
            <w:pPr>
              <w:pStyle w:val="Agenda2"/>
              <w:numPr>
                <w:ilvl w:val="0"/>
                <w:numId w:val="0"/>
              </w:numPr>
              <w:ind w:left="567" w:hanging="567"/>
              <w:jc w:val="center"/>
              <w:rPr>
                <w:rFonts w:ascii="Calibri" w:hAnsi="Calibri" w:cs="Arial"/>
                <w:sz w:val="18"/>
                <w:szCs w:val="18"/>
              </w:rPr>
            </w:pPr>
            <w:r>
              <w:rPr>
                <w:rFonts w:ascii="Calibri" w:hAnsi="Calibri" w:cs="Arial"/>
                <w:sz w:val="18"/>
                <w:szCs w:val="18"/>
              </w:rPr>
              <w:t>+</w:t>
            </w:r>
          </w:p>
        </w:tc>
        <w:tc>
          <w:tcPr>
            <w:tcW w:w="284" w:type="dxa"/>
            <w:vAlign w:val="center"/>
          </w:tcPr>
          <w:p w14:paraId="06670EB0" w14:textId="77777777" w:rsidR="00C44A3E" w:rsidRPr="003D2A21" w:rsidRDefault="00C44A3E" w:rsidP="00F92E2E">
            <w:pPr>
              <w:pStyle w:val="Agenda2"/>
              <w:numPr>
                <w:ilvl w:val="0"/>
                <w:numId w:val="0"/>
              </w:numPr>
              <w:ind w:left="567" w:hanging="567"/>
              <w:jc w:val="center"/>
              <w:rPr>
                <w:rFonts w:ascii="Calibri" w:hAnsi="Calibri" w:cs="Arial"/>
                <w:sz w:val="18"/>
                <w:szCs w:val="18"/>
              </w:rPr>
            </w:pPr>
          </w:p>
        </w:tc>
        <w:tc>
          <w:tcPr>
            <w:tcW w:w="284" w:type="dxa"/>
            <w:vAlign w:val="center"/>
          </w:tcPr>
          <w:p w14:paraId="3AAB236B" w14:textId="77777777" w:rsidR="00C44A3E" w:rsidRPr="003D2A21" w:rsidRDefault="00C44A3E" w:rsidP="00F92E2E">
            <w:pPr>
              <w:pStyle w:val="Agenda2"/>
              <w:numPr>
                <w:ilvl w:val="0"/>
                <w:numId w:val="0"/>
              </w:numPr>
              <w:ind w:left="567" w:hanging="567"/>
              <w:jc w:val="center"/>
              <w:rPr>
                <w:rFonts w:ascii="Calibri" w:hAnsi="Calibri" w:cs="Arial"/>
                <w:sz w:val="18"/>
                <w:szCs w:val="18"/>
              </w:rPr>
            </w:pPr>
          </w:p>
        </w:tc>
        <w:tc>
          <w:tcPr>
            <w:tcW w:w="283" w:type="dxa"/>
            <w:vAlign w:val="center"/>
          </w:tcPr>
          <w:p w14:paraId="527AA386" w14:textId="77777777" w:rsidR="00C44A3E" w:rsidRPr="003D2A21" w:rsidRDefault="00C44A3E" w:rsidP="00F92E2E">
            <w:pPr>
              <w:pStyle w:val="Agenda2"/>
              <w:numPr>
                <w:ilvl w:val="0"/>
                <w:numId w:val="0"/>
              </w:numPr>
              <w:ind w:left="567" w:hanging="567"/>
              <w:jc w:val="center"/>
              <w:rPr>
                <w:rFonts w:ascii="Calibri" w:hAnsi="Calibri" w:cs="Arial"/>
                <w:sz w:val="18"/>
                <w:szCs w:val="18"/>
              </w:rPr>
            </w:pPr>
          </w:p>
        </w:tc>
        <w:tc>
          <w:tcPr>
            <w:tcW w:w="994" w:type="dxa"/>
            <w:shd w:val="clear" w:color="auto" w:fill="00CC00"/>
            <w:vAlign w:val="center"/>
          </w:tcPr>
          <w:p w14:paraId="45E03BD9" w14:textId="287ADF77" w:rsidR="00C44A3E" w:rsidRPr="003D2A21" w:rsidRDefault="00DE6601" w:rsidP="00F92E2E">
            <w:pPr>
              <w:pStyle w:val="Agenda2"/>
              <w:numPr>
                <w:ilvl w:val="0"/>
                <w:numId w:val="0"/>
              </w:numPr>
              <w:ind w:left="85"/>
              <w:rPr>
                <w:rFonts w:ascii="Calibri" w:hAnsi="Calibri" w:cs="Arial"/>
                <w:sz w:val="18"/>
                <w:szCs w:val="18"/>
              </w:rPr>
            </w:pPr>
            <w:r>
              <w:rPr>
                <w:rFonts w:ascii="Calibri" w:hAnsi="Calibri" w:cs="Arial"/>
                <w:sz w:val="18"/>
                <w:szCs w:val="18"/>
              </w:rPr>
              <w:t>Jonas L</w:t>
            </w:r>
          </w:p>
        </w:tc>
      </w:tr>
      <w:bookmarkEnd w:id="6"/>
      <w:tr w:rsidR="00DE6601" w:rsidRPr="003D2A21" w14:paraId="447AC11F" w14:textId="77777777" w:rsidTr="00DE6601">
        <w:trPr>
          <w:gridAfter w:val="2"/>
          <w:wAfter w:w="10100" w:type="dxa"/>
          <w:trHeight w:val="621"/>
        </w:trPr>
        <w:tc>
          <w:tcPr>
            <w:tcW w:w="2894" w:type="dxa"/>
            <w:vMerge/>
            <w:vAlign w:val="center"/>
          </w:tcPr>
          <w:p w14:paraId="23B776B8" w14:textId="77777777" w:rsidR="00DE6601" w:rsidRPr="00536390" w:rsidRDefault="00DE6601" w:rsidP="00DE6601">
            <w:pPr>
              <w:pStyle w:val="Agenda2"/>
              <w:tabs>
                <w:tab w:val="clear" w:pos="1418"/>
                <w:tab w:val="num" w:pos="459"/>
              </w:tabs>
              <w:ind w:left="459" w:hanging="459"/>
              <w:rPr>
                <w:rFonts w:ascii="Calibri" w:hAnsi="Calibri"/>
                <w:sz w:val="18"/>
                <w:szCs w:val="18"/>
              </w:rPr>
            </w:pPr>
          </w:p>
        </w:tc>
        <w:tc>
          <w:tcPr>
            <w:tcW w:w="4680" w:type="dxa"/>
            <w:vAlign w:val="center"/>
          </w:tcPr>
          <w:p w14:paraId="50523B9F" w14:textId="306C4296" w:rsidR="00DE6601" w:rsidRPr="00C44A3E" w:rsidRDefault="00DE6601" w:rsidP="00DE6601">
            <w:pPr>
              <w:pStyle w:val="Agenda2"/>
              <w:numPr>
                <w:ilvl w:val="2"/>
                <w:numId w:val="1"/>
              </w:numPr>
              <w:ind w:left="606"/>
              <w:rPr>
                <w:rFonts w:ascii="Calibri" w:hAnsi="Calibri" w:cs="Arial"/>
                <w:sz w:val="18"/>
                <w:szCs w:val="18"/>
              </w:rPr>
            </w:pPr>
            <w:r w:rsidRPr="00C44A3E">
              <w:rPr>
                <w:rFonts w:ascii="Calibri" w:hAnsi="Calibri" w:cs="Arial"/>
                <w:sz w:val="18"/>
                <w:szCs w:val="18"/>
              </w:rPr>
              <w:t>Review &amp; update guideline 1043 on Light sources</w:t>
            </w:r>
            <w:r>
              <w:rPr>
                <w:rFonts w:ascii="Calibri" w:hAnsi="Calibri" w:cs="Arial"/>
                <w:sz w:val="18"/>
                <w:szCs w:val="18"/>
              </w:rPr>
              <w:t xml:space="preserve"> </w:t>
            </w:r>
            <w:r w:rsidRPr="007235F7">
              <w:rPr>
                <w:rFonts w:ascii="Calibri" w:hAnsi="Calibri" w:cs="Arial"/>
                <w:color w:val="FF0000"/>
                <w:sz w:val="18"/>
                <w:szCs w:val="18"/>
              </w:rPr>
              <w:t>Note: The old task in the 2014-2018 work period was Merge and update Guideline 1043 On Light Sources and Guideline 1048 on LED Technologies and Guideline 1049 on the Use of Modern Light Sources in Traditional Lighthouses (Task 5.1.9)</w:t>
            </w:r>
            <w:r>
              <w:rPr>
                <w:rFonts w:ascii="Calibri" w:hAnsi="Calibri" w:cs="Arial"/>
                <w:color w:val="FF0000"/>
                <w:sz w:val="18"/>
                <w:szCs w:val="18"/>
              </w:rPr>
              <w:t>. Should this old task replace 2.1.5 and 2.1.6 as Task 2.1.5?</w:t>
            </w:r>
          </w:p>
        </w:tc>
        <w:tc>
          <w:tcPr>
            <w:tcW w:w="3804" w:type="dxa"/>
            <w:vAlign w:val="center"/>
          </w:tcPr>
          <w:p w14:paraId="7DC6273D" w14:textId="77777777" w:rsidR="00DE6601" w:rsidRPr="003D2A21" w:rsidRDefault="00DE6601" w:rsidP="00DE6601">
            <w:pPr>
              <w:pStyle w:val="Agenda2"/>
              <w:numPr>
                <w:ilvl w:val="0"/>
                <w:numId w:val="0"/>
              </w:numPr>
              <w:ind w:left="567" w:hanging="386"/>
              <w:rPr>
                <w:rFonts w:ascii="Calibri" w:hAnsi="Calibri" w:cs="Arial"/>
                <w:sz w:val="18"/>
                <w:szCs w:val="18"/>
              </w:rPr>
            </w:pPr>
            <w:r w:rsidRPr="003D2A21">
              <w:rPr>
                <w:rFonts w:ascii="Calibri" w:hAnsi="Calibri" w:cs="Arial"/>
                <w:sz w:val="18"/>
                <w:szCs w:val="18"/>
              </w:rPr>
              <w:t>Revise Guideline</w:t>
            </w:r>
          </w:p>
        </w:tc>
        <w:tc>
          <w:tcPr>
            <w:tcW w:w="416" w:type="dxa"/>
            <w:shd w:val="clear" w:color="auto" w:fill="auto"/>
            <w:vAlign w:val="center"/>
          </w:tcPr>
          <w:p w14:paraId="35DC3F41" w14:textId="77777777" w:rsidR="00DE6601" w:rsidRPr="003D2A21" w:rsidRDefault="00DE6601" w:rsidP="00DE6601">
            <w:pPr>
              <w:pStyle w:val="Agenda2"/>
              <w:numPr>
                <w:ilvl w:val="0"/>
                <w:numId w:val="0"/>
              </w:numPr>
              <w:jc w:val="center"/>
              <w:rPr>
                <w:rFonts w:ascii="Calibri" w:hAnsi="Calibri" w:cs="Arial"/>
                <w:sz w:val="18"/>
                <w:szCs w:val="18"/>
              </w:rPr>
            </w:pPr>
            <w:r>
              <w:rPr>
                <w:rFonts w:ascii="Calibri" w:hAnsi="Calibri" w:cs="Arial"/>
                <w:sz w:val="18"/>
                <w:szCs w:val="18"/>
              </w:rPr>
              <w:t>1</w:t>
            </w:r>
          </w:p>
        </w:tc>
        <w:tc>
          <w:tcPr>
            <w:tcW w:w="244" w:type="dxa"/>
            <w:vAlign w:val="center"/>
          </w:tcPr>
          <w:p w14:paraId="5D737043" w14:textId="77777777" w:rsidR="00DE6601" w:rsidRPr="003D2A21" w:rsidRDefault="00DE6601" w:rsidP="00DE6601">
            <w:pPr>
              <w:pStyle w:val="Agenda2"/>
              <w:numPr>
                <w:ilvl w:val="0"/>
                <w:numId w:val="0"/>
              </w:numPr>
              <w:ind w:left="567" w:hanging="567"/>
              <w:jc w:val="center"/>
              <w:rPr>
                <w:rFonts w:ascii="Calibri" w:hAnsi="Calibri" w:cs="Arial"/>
                <w:sz w:val="18"/>
                <w:szCs w:val="18"/>
              </w:rPr>
            </w:pPr>
          </w:p>
        </w:tc>
        <w:tc>
          <w:tcPr>
            <w:tcW w:w="284" w:type="dxa"/>
            <w:vAlign w:val="center"/>
          </w:tcPr>
          <w:p w14:paraId="30A69767" w14:textId="77777777" w:rsidR="00DE6601" w:rsidRPr="003D2A21" w:rsidRDefault="00DE6601" w:rsidP="00DE6601">
            <w:pPr>
              <w:pStyle w:val="Agenda2"/>
              <w:numPr>
                <w:ilvl w:val="0"/>
                <w:numId w:val="0"/>
              </w:numPr>
              <w:ind w:left="567" w:hanging="567"/>
              <w:jc w:val="center"/>
              <w:rPr>
                <w:rFonts w:ascii="Calibri" w:hAnsi="Calibri" w:cs="Arial"/>
                <w:sz w:val="18"/>
                <w:szCs w:val="18"/>
              </w:rPr>
            </w:pPr>
          </w:p>
        </w:tc>
        <w:tc>
          <w:tcPr>
            <w:tcW w:w="283" w:type="dxa"/>
            <w:vAlign w:val="center"/>
          </w:tcPr>
          <w:p w14:paraId="020B14D3" w14:textId="37D9AC1A" w:rsidR="00DE6601" w:rsidRPr="003D2A21" w:rsidRDefault="00DE6601" w:rsidP="00DE6601">
            <w:pPr>
              <w:pStyle w:val="Agenda2"/>
              <w:numPr>
                <w:ilvl w:val="0"/>
                <w:numId w:val="0"/>
              </w:numPr>
              <w:ind w:left="567" w:hanging="567"/>
              <w:jc w:val="center"/>
              <w:rPr>
                <w:rFonts w:ascii="Calibri" w:hAnsi="Calibri" w:cs="Arial"/>
                <w:sz w:val="18"/>
                <w:szCs w:val="18"/>
              </w:rPr>
            </w:pPr>
            <w:r>
              <w:rPr>
                <w:rFonts w:ascii="Calibri" w:hAnsi="Calibri" w:cs="Arial"/>
                <w:sz w:val="18"/>
                <w:szCs w:val="18"/>
              </w:rPr>
              <w:t>+</w:t>
            </w:r>
          </w:p>
        </w:tc>
        <w:tc>
          <w:tcPr>
            <w:tcW w:w="284" w:type="dxa"/>
            <w:vAlign w:val="center"/>
          </w:tcPr>
          <w:p w14:paraId="7E2AA449" w14:textId="34AC3F7B" w:rsidR="00DE6601" w:rsidRPr="003D2A21" w:rsidRDefault="00DE6601" w:rsidP="00DE6601">
            <w:pPr>
              <w:pStyle w:val="Agenda2"/>
              <w:numPr>
                <w:ilvl w:val="0"/>
                <w:numId w:val="0"/>
              </w:numPr>
              <w:ind w:left="567" w:hanging="567"/>
              <w:jc w:val="center"/>
              <w:rPr>
                <w:rFonts w:ascii="Calibri" w:hAnsi="Calibri" w:cs="Arial"/>
                <w:sz w:val="18"/>
                <w:szCs w:val="18"/>
              </w:rPr>
            </w:pPr>
            <w:r>
              <w:rPr>
                <w:rFonts w:ascii="Calibri" w:hAnsi="Calibri" w:cs="Arial"/>
                <w:sz w:val="18"/>
                <w:szCs w:val="18"/>
              </w:rPr>
              <w:t>+</w:t>
            </w:r>
          </w:p>
        </w:tc>
        <w:tc>
          <w:tcPr>
            <w:tcW w:w="284" w:type="dxa"/>
            <w:vAlign w:val="center"/>
          </w:tcPr>
          <w:p w14:paraId="44ED8938" w14:textId="77777777" w:rsidR="00DE6601" w:rsidRPr="003D2A21" w:rsidRDefault="00DE6601" w:rsidP="00DE6601">
            <w:pPr>
              <w:pStyle w:val="Agenda2"/>
              <w:numPr>
                <w:ilvl w:val="0"/>
                <w:numId w:val="0"/>
              </w:numPr>
              <w:ind w:left="567" w:hanging="567"/>
              <w:jc w:val="center"/>
              <w:rPr>
                <w:rFonts w:ascii="Calibri" w:hAnsi="Calibri" w:cs="Arial"/>
                <w:sz w:val="18"/>
                <w:szCs w:val="18"/>
              </w:rPr>
            </w:pPr>
          </w:p>
        </w:tc>
        <w:tc>
          <w:tcPr>
            <w:tcW w:w="284" w:type="dxa"/>
            <w:vAlign w:val="center"/>
          </w:tcPr>
          <w:p w14:paraId="67B60E1F" w14:textId="77777777" w:rsidR="00DE6601" w:rsidRPr="003D2A21" w:rsidRDefault="00DE6601" w:rsidP="00DE6601">
            <w:pPr>
              <w:pStyle w:val="Agenda2"/>
              <w:numPr>
                <w:ilvl w:val="0"/>
                <w:numId w:val="0"/>
              </w:numPr>
              <w:ind w:left="567" w:hanging="567"/>
              <w:jc w:val="center"/>
              <w:rPr>
                <w:rFonts w:ascii="Calibri" w:hAnsi="Calibri" w:cs="Arial"/>
                <w:sz w:val="18"/>
                <w:szCs w:val="18"/>
              </w:rPr>
            </w:pPr>
          </w:p>
        </w:tc>
        <w:tc>
          <w:tcPr>
            <w:tcW w:w="283" w:type="dxa"/>
            <w:vAlign w:val="center"/>
          </w:tcPr>
          <w:p w14:paraId="4E48A0DD" w14:textId="77777777" w:rsidR="00DE6601" w:rsidRPr="003D2A21" w:rsidRDefault="00DE6601" w:rsidP="00DE6601">
            <w:pPr>
              <w:pStyle w:val="Agenda2"/>
              <w:numPr>
                <w:ilvl w:val="0"/>
                <w:numId w:val="0"/>
              </w:numPr>
              <w:ind w:left="567" w:hanging="567"/>
              <w:jc w:val="center"/>
              <w:rPr>
                <w:rFonts w:ascii="Calibri" w:hAnsi="Calibri" w:cs="Arial"/>
                <w:sz w:val="18"/>
                <w:szCs w:val="18"/>
              </w:rPr>
            </w:pPr>
          </w:p>
        </w:tc>
        <w:tc>
          <w:tcPr>
            <w:tcW w:w="994" w:type="dxa"/>
            <w:shd w:val="clear" w:color="auto" w:fill="00CC00"/>
            <w:vAlign w:val="center"/>
          </w:tcPr>
          <w:p w14:paraId="535023D0" w14:textId="1F850BE9" w:rsidR="00DE6601" w:rsidRPr="003D2A21" w:rsidRDefault="00DE6601" w:rsidP="00DE6601">
            <w:pPr>
              <w:pStyle w:val="Agenda2"/>
              <w:numPr>
                <w:ilvl w:val="0"/>
                <w:numId w:val="0"/>
              </w:numPr>
              <w:ind w:left="85"/>
              <w:rPr>
                <w:rFonts w:ascii="Calibri" w:hAnsi="Calibri" w:cs="Arial"/>
                <w:sz w:val="18"/>
                <w:szCs w:val="18"/>
              </w:rPr>
            </w:pPr>
            <w:r>
              <w:rPr>
                <w:rFonts w:ascii="Calibri" w:hAnsi="Calibri" w:cs="Arial"/>
                <w:sz w:val="18"/>
                <w:szCs w:val="18"/>
              </w:rPr>
              <w:t>Jonas L</w:t>
            </w:r>
          </w:p>
        </w:tc>
      </w:tr>
      <w:tr w:rsidR="00DE6601" w:rsidRPr="003D2A21" w14:paraId="31A467F3" w14:textId="77777777" w:rsidTr="00DE6601">
        <w:trPr>
          <w:gridAfter w:val="2"/>
          <w:wAfter w:w="10100" w:type="dxa"/>
          <w:trHeight w:val="621"/>
        </w:trPr>
        <w:tc>
          <w:tcPr>
            <w:tcW w:w="2894" w:type="dxa"/>
            <w:vMerge/>
            <w:vAlign w:val="center"/>
          </w:tcPr>
          <w:p w14:paraId="344FA4F1" w14:textId="77777777" w:rsidR="00DE6601" w:rsidRPr="00536390" w:rsidRDefault="00DE6601" w:rsidP="00DE6601">
            <w:pPr>
              <w:pStyle w:val="Agenda2"/>
              <w:tabs>
                <w:tab w:val="clear" w:pos="1418"/>
                <w:tab w:val="num" w:pos="459"/>
              </w:tabs>
              <w:ind w:left="459" w:hanging="459"/>
              <w:rPr>
                <w:rFonts w:ascii="Calibri" w:hAnsi="Calibri"/>
                <w:sz w:val="18"/>
                <w:szCs w:val="18"/>
              </w:rPr>
            </w:pPr>
          </w:p>
        </w:tc>
        <w:tc>
          <w:tcPr>
            <w:tcW w:w="4680" w:type="dxa"/>
            <w:vAlign w:val="center"/>
          </w:tcPr>
          <w:p w14:paraId="6E7793DB" w14:textId="77777777" w:rsidR="00DE6601" w:rsidRPr="00C44A3E" w:rsidRDefault="00DE6601" w:rsidP="00DE6601">
            <w:pPr>
              <w:pStyle w:val="Agenda2"/>
              <w:numPr>
                <w:ilvl w:val="2"/>
                <w:numId w:val="1"/>
              </w:numPr>
              <w:ind w:left="606"/>
              <w:rPr>
                <w:rFonts w:ascii="Calibri" w:hAnsi="Calibri" w:cs="Arial"/>
                <w:sz w:val="18"/>
                <w:szCs w:val="18"/>
              </w:rPr>
            </w:pPr>
            <w:r w:rsidRPr="00C44A3E">
              <w:rPr>
                <w:rFonts w:ascii="Calibri" w:hAnsi="Calibri" w:cs="Arial"/>
                <w:sz w:val="18"/>
                <w:szCs w:val="18"/>
              </w:rPr>
              <w:t xml:space="preserve">Develop </w:t>
            </w:r>
            <w:r>
              <w:rPr>
                <w:rFonts w:ascii="Calibri" w:hAnsi="Calibri" w:cs="Arial"/>
                <w:sz w:val="18"/>
                <w:szCs w:val="18"/>
              </w:rPr>
              <w:t xml:space="preserve">a </w:t>
            </w:r>
            <w:r w:rsidRPr="003C6A37">
              <w:rPr>
                <w:rFonts w:ascii="Calibri" w:hAnsi="Calibri" w:cs="Arial"/>
                <w:noProof/>
                <w:sz w:val="18"/>
                <w:szCs w:val="18"/>
              </w:rPr>
              <w:t>guideline</w:t>
            </w:r>
            <w:r w:rsidRPr="00C44A3E">
              <w:rPr>
                <w:rFonts w:ascii="Calibri" w:hAnsi="Calibri" w:cs="Arial"/>
                <w:sz w:val="18"/>
                <w:szCs w:val="18"/>
              </w:rPr>
              <w:t xml:space="preserve"> for E-106 Retroreflective materials</w:t>
            </w:r>
          </w:p>
        </w:tc>
        <w:tc>
          <w:tcPr>
            <w:tcW w:w="3804" w:type="dxa"/>
            <w:vAlign w:val="center"/>
          </w:tcPr>
          <w:p w14:paraId="7C701E62" w14:textId="77777777" w:rsidR="00DE6601" w:rsidRPr="003D2A21" w:rsidRDefault="00DE6601" w:rsidP="00DE6601">
            <w:pPr>
              <w:pStyle w:val="Agenda2"/>
              <w:numPr>
                <w:ilvl w:val="0"/>
                <w:numId w:val="0"/>
              </w:numPr>
              <w:ind w:left="567" w:hanging="386"/>
              <w:rPr>
                <w:rFonts w:ascii="Calibri" w:hAnsi="Calibri" w:cs="Arial"/>
                <w:sz w:val="18"/>
                <w:szCs w:val="18"/>
              </w:rPr>
            </w:pPr>
            <w:r w:rsidRPr="003D2A21">
              <w:rPr>
                <w:rFonts w:ascii="Calibri" w:hAnsi="Calibri" w:cs="Arial"/>
                <w:sz w:val="18"/>
                <w:szCs w:val="18"/>
              </w:rPr>
              <w:t>New Guideline</w:t>
            </w:r>
          </w:p>
        </w:tc>
        <w:tc>
          <w:tcPr>
            <w:tcW w:w="416" w:type="dxa"/>
            <w:shd w:val="clear" w:color="auto" w:fill="auto"/>
            <w:vAlign w:val="center"/>
          </w:tcPr>
          <w:p w14:paraId="744A901B" w14:textId="77777777" w:rsidR="00DE6601" w:rsidRPr="003D2A21" w:rsidRDefault="00DE6601" w:rsidP="00DE6601">
            <w:pPr>
              <w:pStyle w:val="Agenda2"/>
              <w:numPr>
                <w:ilvl w:val="0"/>
                <w:numId w:val="0"/>
              </w:numPr>
              <w:jc w:val="center"/>
              <w:rPr>
                <w:rFonts w:ascii="Calibri" w:hAnsi="Calibri" w:cs="Arial"/>
                <w:sz w:val="18"/>
                <w:szCs w:val="18"/>
              </w:rPr>
            </w:pPr>
            <w:r>
              <w:rPr>
                <w:rFonts w:ascii="Calibri" w:hAnsi="Calibri" w:cs="Arial"/>
                <w:sz w:val="18"/>
                <w:szCs w:val="18"/>
              </w:rPr>
              <w:t>1</w:t>
            </w:r>
          </w:p>
        </w:tc>
        <w:tc>
          <w:tcPr>
            <w:tcW w:w="244" w:type="dxa"/>
            <w:vAlign w:val="center"/>
          </w:tcPr>
          <w:p w14:paraId="6B875B69" w14:textId="22602FAC" w:rsidR="00DE6601" w:rsidRPr="003D2A21" w:rsidRDefault="008D6363" w:rsidP="00DE6601">
            <w:pPr>
              <w:pStyle w:val="Agenda2"/>
              <w:numPr>
                <w:ilvl w:val="0"/>
                <w:numId w:val="0"/>
              </w:numPr>
              <w:ind w:left="567" w:hanging="567"/>
              <w:jc w:val="center"/>
              <w:rPr>
                <w:rFonts w:ascii="Calibri" w:hAnsi="Calibri" w:cs="Arial"/>
                <w:sz w:val="18"/>
                <w:szCs w:val="18"/>
              </w:rPr>
            </w:pPr>
            <w:r>
              <w:rPr>
                <w:rFonts w:ascii="Calibri" w:hAnsi="Calibri" w:cs="Arial"/>
                <w:sz w:val="18"/>
                <w:szCs w:val="18"/>
              </w:rPr>
              <w:t>+</w:t>
            </w:r>
          </w:p>
        </w:tc>
        <w:tc>
          <w:tcPr>
            <w:tcW w:w="284" w:type="dxa"/>
            <w:vAlign w:val="center"/>
          </w:tcPr>
          <w:p w14:paraId="42CAB1DF" w14:textId="139FEB98" w:rsidR="00DE6601" w:rsidRPr="003D2A21" w:rsidRDefault="00DE6601" w:rsidP="00DE6601">
            <w:pPr>
              <w:pStyle w:val="Agenda2"/>
              <w:numPr>
                <w:ilvl w:val="0"/>
                <w:numId w:val="0"/>
              </w:numPr>
              <w:ind w:left="567" w:hanging="567"/>
              <w:jc w:val="center"/>
              <w:rPr>
                <w:rFonts w:ascii="Calibri" w:hAnsi="Calibri" w:cs="Arial"/>
                <w:sz w:val="18"/>
                <w:szCs w:val="18"/>
              </w:rPr>
            </w:pPr>
            <w:r>
              <w:rPr>
                <w:rFonts w:ascii="Calibri" w:hAnsi="Calibri" w:cs="Arial"/>
                <w:sz w:val="18"/>
                <w:szCs w:val="18"/>
              </w:rPr>
              <w:t>+</w:t>
            </w:r>
          </w:p>
        </w:tc>
        <w:tc>
          <w:tcPr>
            <w:tcW w:w="283" w:type="dxa"/>
            <w:vAlign w:val="center"/>
          </w:tcPr>
          <w:p w14:paraId="7516930C" w14:textId="77777777" w:rsidR="00DE6601" w:rsidRPr="003D2A21" w:rsidRDefault="00DE6601" w:rsidP="00DE6601">
            <w:pPr>
              <w:pStyle w:val="Agenda2"/>
              <w:numPr>
                <w:ilvl w:val="0"/>
                <w:numId w:val="0"/>
              </w:numPr>
              <w:ind w:left="567" w:hanging="567"/>
              <w:jc w:val="center"/>
              <w:rPr>
                <w:rFonts w:ascii="Calibri" w:hAnsi="Calibri" w:cs="Arial"/>
                <w:sz w:val="18"/>
                <w:szCs w:val="18"/>
              </w:rPr>
            </w:pPr>
          </w:p>
        </w:tc>
        <w:tc>
          <w:tcPr>
            <w:tcW w:w="284" w:type="dxa"/>
            <w:vAlign w:val="center"/>
          </w:tcPr>
          <w:p w14:paraId="7E1427CB" w14:textId="77777777" w:rsidR="00DE6601" w:rsidRPr="003D2A21" w:rsidRDefault="00DE6601" w:rsidP="00DE6601">
            <w:pPr>
              <w:pStyle w:val="Agenda2"/>
              <w:numPr>
                <w:ilvl w:val="0"/>
                <w:numId w:val="0"/>
              </w:numPr>
              <w:ind w:left="567" w:hanging="567"/>
              <w:jc w:val="center"/>
              <w:rPr>
                <w:rFonts w:ascii="Calibri" w:hAnsi="Calibri" w:cs="Arial"/>
                <w:sz w:val="18"/>
                <w:szCs w:val="18"/>
              </w:rPr>
            </w:pPr>
          </w:p>
        </w:tc>
        <w:tc>
          <w:tcPr>
            <w:tcW w:w="284" w:type="dxa"/>
            <w:vAlign w:val="center"/>
          </w:tcPr>
          <w:p w14:paraId="6647A170" w14:textId="77777777" w:rsidR="00DE6601" w:rsidRPr="003D2A21" w:rsidRDefault="00DE6601" w:rsidP="00DE6601">
            <w:pPr>
              <w:pStyle w:val="Agenda2"/>
              <w:numPr>
                <w:ilvl w:val="0"/>
                <w:numId w:val="0"/>
              </w:numPr>
              <w:ind w:left="567" w:hanging="567"/>
              <w:jc w:val="center"/>
              <w:rPr>
                <w:rFonts w:ascii="Calibri" w:hAnsi="Calibri" w:cs="Arial"/>
                <w:sz w:val="18"/>
                <w:szCs w:val="18"/>
              </w:rPr>
            </w:pPr>
          </w:p>
        </w:tc>
        <w:tc>
          <w:tcPr>
            <w:tcW w:w="284" w:type="dxa"/>
            <w:vAlign w:val="center"/>
          </w:tcPr>
          <w:p w14:paraId="650927EB" w14:textId="77777777" w:rsidR="00DE6601" w:rsidRPr="003D2A21" w:rsidRDefault="00DE6601" w:rsidP="00DE6601">
            <w:pPr>
              <w:pStyle w:val="Agenda2"/>
              <w:numPr>
                <w:ilvl w:val="0"/>
                <w:numId w:val="0"/>
              </w:numPr>
              <w:ind w:left="567" w:hanging="567"/>
              <w:jc w:val="center"/>
              <w:rPr>
                <w:rFonts w:ascii="Calibri" w:hAnsi="Calibri" w:cs="Arial"/>
                <w:sz w:val="18"/>
                <w:szCs w:val="18"/>
              </w:rPr>
            </w:pPr>
          </w:p>
        </w:tc>
        <w:tc>
          <w:tcPr>
            <w:tcW w:w="283" w:type="dxa"/>
            <w:vAlign w:val="center"/>
          </w:tcPr>
          <w:p w14:paraId="2B4D413B" w14:textId="77777777" w:rsidR="00DE6601" w:rsidRPr="003D2A21" w:rsidRDefault="00DE6601" w:rsidP="00DE6601">
            <w:pPr>
              <w:pStyle w:val="Agenda2"/>
              <w:numPr>
                <w:ilvl w:val="0"/>
                <w:numId w:val="0"/>
              </w:numPr>
              <w:ind w:left="567" w:hanging="567"/>
              <w:jc w:val="center"/>
              <w:rPr>
                <w:rFonts w:ascii="Calibri" w:hAnsi="Calibri" w:cs="Arial"/>
                <w:sz w:val="18"/>
                <w:szCs w:val="18"/>
              </w:rPr>
            </w:pPr>
          </w:p>
        </w:tc>
        <w:tc>
          <w:tcPr>
            <w:tcW w:w="994" w:type="dxa"/>
            <w:shd w:val="clear" w:color="auto" w:fill="00CC00"/>
            <w:vAlign w:val="center"/>
          </w:tcPr>
          <w:p w14:paraId="4DCC4CA0" w14:textId="21DCAD95" w:rsidR="00DE6601" w:rsidRPr="003D2A21" w:rsidRDefault="008D6363" w:rsidP="00DE6601">
            <w:pPr>
              <w:pStyle w:val="Agenda2"/>
              <w:numPr>
                <w:ilvl w:val="0"/>
                <w:numId w:val="0"/>
              </w:numPr>
              <w:ind w:left="85"/>
              <w:rPr>
                <w:rFonts w:ascii="Calibri" w:hAnsi="Calibri" w:cs="Arial"/>
                <w:sz w:val="18"/>
                <w:szCs w:val="18"/>
              </w:rPr>
            </w:pPr>
            <w:r>
              <w:rPr>
                <w:rFonts w:ascii="Calibri" w:hAnsi="Calibri" w:cs="Arial"/>
                <w:sz w:val="18"/>
                <w:szCs w:val="18"/>
              </w:rPr>
              <w:t>Jorgen RP</w:t>
            </w:r>
          </w:p>
        </w:tc>
      </w:tr>
      <w:tr w:rsidR="000D3AF5" w:rsidRPr="003D2A21" w14:paraId="2A6D80EF" w14:textId="77777777" w:rsidTr="008D6363">
        <w:trPr>
          <w:gridAfter w:val="2"/>
          <w:wAfter w:w="10100" w:type="dxa"/>
          <w:trHeight w:val="598"/>
        </w:trPr>
        <w:tc>
          <w:tcPr>
            <w:tcW w:w="2894" w:type="dxa"/>
            <w:vMerge w:val="restart"/>
            <w:vAlign w:val="center"/>
          </w:tcPr>
          <w:p w14:paraId="0B34963E" w14:textId="77777777" w:rsidR="000D3AF5" w:rsidRPr="003D2A21" w:rsidRDefault="000D3AF5" w:rsidP="00DE6601">
            <w:pPr>
              <w:pStyle w:val="Agenda2"/>
              <w:tabs>
                <w:tab w:val="clear" w:pos="1418"/>
                <w:tab w:val="num" w:pos="459"/>
              </w:tabs>
              <w:ind w:left="459" w:hanging="459"/>
              <w:rPr>
                <w:rFonts w:ascii="Calibri" w:hAnsi="Calibri" w:cs="Arial"/>
                <w:sz w:val="18"/>
                <w:szCs w:val="18"/>
              </w:rPr>
            </w:pPr>
            <w:r>
              <w:rPr>
                <w:rFonts w:ascii="Calibri" w:hAnsi="Calibri" w:cs="Arial"/>
                <w:sz w:val="18"/>
                <w:szCs w:val="18"/>
              </w:rPr>
              <w:lastRenderedPageBreak/>
              <w:t>Range and performance (visual and audible)</w:t>
            </w:r>
          </w:p>
        </w:tc>
        <w:tc>
          <w:tcPr>
            <w:tcW w:w="4680" w:type="dxa"/>
            <w:vAlign w:val="center"/>
          </w:tcPr>
          <w:p w14:paraId="7B748E81" w14:textId="7076B68A" w:rsidR="000D3AF5" w:rsidRPr="0092177A" w:rsidRDefault="000D3AF5" w:rsidP="00DE6601">
            <w:pPr>
              <w:pStyle w:val="Agenda2"/>
              <w:numPr>
                <w:ilvl w:val="2"/>
                <w:numId w:val="1"/>
              </w:numPr>
              <w:ind w:left="606"/>
              <w:rPr>
                <w:rFonts w:ascii="Calibri" w:hAnsi="Calibri" w:cs="Arial"/>
                <w:sz w:val="18"/>
                <w:szCs w:val="18"/>
              </w:rPr>
            </w:pPr>
            <w:r w:rsidRPr="0092177A">
              <w:rPr>
                <w:rFonts w:ascii="Calibri" w:hAnsi="Calibri" w:cs="Arial"/>
                <w:sz w:val="18"/>
                <w:szCs w:val="18"/>
              </w:rPr>
              <w:t xml:space="preserve">Develop E200-3 on </w:t>
            </w:r>
            <w:r w:rsidR="00F5285E">
              <w:rPr>
                <w:rFonts w:ascii="Calibri" w:hAnsi="Calibri" w:cs="Arial"/>
                <w:sz w:val="18"/>
                <w:szCs w:val="18"/>
              </w:rPr>
              <w:t xml:space="preserve">light </w:t>
            </w:r>
            <w:r>
              <w:rPr>
                <w:rFonts w:ascii="Calibri" w:hAnsi="Calibri" w:cs="Arial"/>
                <w:sz w:val="18"/>
                <w:szCs w:val="18"/>
              </w:rPr>
              <w:t>measurement into a Guideline</w:t>
            </w:r>
          </w:p>
        </w:tc>
        <w:tc>
          <w:tcPr>
            <w:tcW w:w="3804" w:type="dxa"/>
            <w:vAlign w:val="center"/>
          </w:tcPr>
          <w:p w14:paraId="418BDDBB" w14:textId="77777777" w:rsidR="000D3AF5" w:rsidRPr="003D2A21" w:rsidRDefault="000D3AF5" w:rsidP="00DE6601">
            <w:pPr>
              <w:pStyle w:val="Agenda2"/>
              <w:numPr>
                <w:ilvl w:val="0"/>
                <w:numId w:val="0"/>
              </w:numPr>
              <w:ind w:left="567" w:hanging="386"/>
              <w:rPr>
                <w:rFonts w:ascii="Calibri" w:hAnsi="Calibri" w:cs="Arial"/>
                <w:sz w:val="18"/>
                <w:szCs w:val="18"/>
              </w:rPr>
            </w:pPr>
            <w:r w:rsidRPr="003D2A21">
              <w:rPr>
                <w:rFonts w:ascii="Calibri" w:hAnsi="Calibri" w:cs="Arial"/>
                <w:sz w:val="18"/>
                <w:szCs w:val="18"/>
              </w:rPr>
              <w:t>New Guideline</w:t>
            </w:r>
          </w:p>
        </w:tc>
        <w:tc>
          <w:tcPr>
            <w:tcW w:w="416" w:type="dxa"/>
            <w:shd w:val="clear" w:color="auto" w:fill="auto"/>
            <w:vAlign w:val="center"/>
          </w:tcPr>
          <w:p w14:paraId="2DC613F2" w14:textId="77777777" w:rsidR="000D3AF5" w:rsidRPr="003D2A21" w:rsidRDefault="000D3AF5" w:rsidP="00DE6601">
            <w:pPr>
              <w:pStyle w:val="Agenda2"/>
              <w:numPr>
                <w:ilvl w:val="0"/>
                <w:numId w:val="0"/>
              </w:numPr>
              <w:jc w:val="center"/>
              <w:rPr>
                <w:rFonts w:ascii="Calibri" w:hAnsi="Calibri" w:cs="Arial"/>
                <w:sz w:val="18"/>
                <w:szCs w:val="18"/>
              </w:rPr>
            </w:pPr>
            <w:r>
              <w:rPr>
                <w:rFonts w:ascii="Calibri" w:hAnsi="Calibri" w:cs="Arial"/>
                <w:sz w:val="18"/>
                <w:szCs w:val="18"/>
              </w:rPr>
              <w:t>1</w:t>
            </w:r>
          </w:p>
        </w:tc>
        <w:tc>
          <w:tcPr>
            <w:tcW w:w="244" w:type="dxa"/>
            <w:vAlign w:val="center"/>
          </w:tcPr>
          <w:p w14:paraId="22F7E98E" w14:textId="5F118F22" w:rsidR="000D3AF5" w:rsidRPr="003D2A21" w:rsidRDefault="000D3AF5" w:rsidP="00DE6601">
            <w:pPr>
              <w:jc w:val="center"/>
              <w:rPr>
                <w:rFonts w:ascii="Calibri" w:hAnsi="Calibri" w:cs="Arial"/>
                <w:sz w:val="18"/>
                <w:szCs w:val="18"/>
                <w:lang w:val="en-GB" w:eastAsia="ja-JP"/>
              </w:rPr>
            </w:pPr>
          </w:p>
        </w:tc>
        <w:tc>
          <w:tcPr>
            <w:tcW w:w="284" w:type="dxa"/>
            <w:vAlign w:val="center"/>
          </w:tcPr>
          <w:p w14:paraId="1BC7C0BC" w14:textId="5AD55585" w:rsidR="000D3AF5" w:rsidRPr="003D2A21" w:rsidRDefault="000D3AF5" w:rsidP="00DE6601">
            <w:pPr>
              <w:jc w:val="center"/>
              <w:rPr>
                <w:rFonts w:ascii="Calibri" w:hAnsi="Calibri" w:cs="Arial"/>
                <w:sz w:val="18"/>
                <w:szCs w:val="18"/>
                <w:lang w:val="en-GB" w:eastAsia="ja-JP"/>
              </w:rPr>
            </w:pPr>
          </w:p>
        </w:tc>
        <w:tc>
          <w:tcPr>
            <w:tcW w:w="283" w:type="dxa"/>
            <w:vAlign w:val="center"/>
          </w:tcPr>
          <w:p w14:paraId="59399F19" w14:textId="4425AF75" w:rsidR="000D3AF5" w:rsidRPr="003D2A21" w:rsidRDefault="000D3AF5" w:rsidP="00DE6601">
            <w:pPr>
              <w:jc w:val="center"/>
              <w:rPr>
                <w:rFonts w:ascii="Calibri" w:hAnsi="Calibri" w:cs="Arial"/>
                <w:sz w:val="18"/>
                <w:szCs w:val="18"/>
                <w:lang w:val="en-GB" w:eastAsia="ja-JP"/>
              </w:rPr>
            </w:pPr>
          </w:p>
        </w:tc>
        <w:tc>
          <w:tcPr>
            <w:tcW w:w="284" w:type="dxa"/>
            <w:vAlign w:val="center"/>
          </w:tcPr>
          <w:p w14:paraId="129961C5" w14:textId="3FACE74A" w:rsidR="000D3AF5" w:rsidRPr="003D2A21" w:rsidRDefault="000D3AF5"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21487452" w14:textId="6731D6D9" w:rsidR="000D3AF5" w:rsidRPr="003D2A21" w:rsidRDefault="000D3AF5"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73A338A4" w14:textId="7E0C4248" w:rsidR="000D3AF5" w:rsidRPr="003D2A21" w:rsidRDefault="000D3AF5" w:rsidP="00DE6601">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57C0D706" w14:textId="3757C33C" w:rsidR="000D3AF5" w:rsidRPr="003D2A21" w:rsidRDefault="000D3AF5" w:rsidP="00DE6601">
            <w:pPr>
              <w:jc w:val="center"/>
              <w:rPr>
                <w:rFonts w:ascii="Calibri" w:hAnsi="Calibri" w:cs="Arial"/>
                <w:sz w:val="18"/>
                <w:szCs w:val="18"/>
                <w:lang w:val="en-GB"/>
              </w:rPr>
            </w:pPr>
            <w:r>
              <w:rPr>
                <w:rFonts w:ascii="Calibri" w:hAnsi="Calibri" w:cs="Arial"/>
                <w:sz w:val="18"/>
                <w:szCs w:val="18"/>
                <w:lang w:val="en-GB"/>
              </w:rPr>
              <w:t>+</w:t>
            </w:r>
          </w:p>
        </w:tc>
        <w:tc>
          <w:tcPr>
            <w:tcW w:w="994" w:type="dxa"/>
            <w:shd w:val="clear" w:color="auto" w:fill="00CC00"/>
            <w:vAlign w:val="center"/>
          </w:tcPr>
          <w:p w14:paraId="1C05ED4E" w14:textId="6F634532" w:rsidR="000D3AF5" w:rsidRPr="003D2A21" w:rsidRDefault="000D3AF5" w:rsidP="00DE6601">
            <w:pPr>
              <w:ind w:left="85"/>
              <w:rPr>
                <w:rFonts w:ascii="Calibri" w:hAnsi="Calibri" w:cs="Arial"/>
                <w:sz w:val="18"/>
                <w:szCs w:val="18"/>
                <w:lang w:val="en-GB" w:eastAsia="ja-JP"/>
              </w:rPr>
            </w:pPr>
            <w:r>
              <w:rPr>
                <w:rFonts w:ascii="Calibri" w:hAnsi="Calibri" w:cs="Arial"/>
                <w:sz w:val="18"/>
                <w:szCs w:val="18"/>
                <w:lang w:val="en-GB" w:eastAsia="ja-JP"/>
              </w:rPr>
              <w:t>Alwyn W</w:t>
            </w:r>
          </w:p>
        </w:tc>
      </w:tr>
      <w:tr w:rsidR="000D3AF5" w:rsidRPr="003D2A21" w14:paraId="325C76DB" w14:textId="77777777" w:rsidTr="008D6363">
        <w:trPr>
          <w:gridAfter w:val="2"/>
          <w:wAfter w:w="10100" w:type="dxa"/>
        </w:trPr>
        <w:tc>
          <w:tcPr>
            <w:tcW w:w="2894" w:type="dxa"/>
            <w:vMerge/>
            <w:vAlign w:val="center"/>
          </w:tcPr>
          <w:p w14:paraId="45F8221F" w14:textId="77777777" w:rsidR="000D3AF5" w:rsidRPr="003D2A21" w:rsidRDefault="000D3AF5" w:rsidP="00DE6601">
            <w:pPr>
              <w:pStyle w:val="Agenda2"/>
              <w:tabs>
                <w:tab w:val="clear" w:pos="1418"/>
                <w:tab w:val="num" w:pos="459"/>
              </w:tabs>
              <w:ind w:left="459" w:hanging="459"/>
              <w:rPr>
                <w:rFonts w:ascii="Calibri" w:hAnsi="Calibri" w:cs="Arial"/>
                <w:sz w:val="18"/>
                <w:szCs w:val="18"/>
              </w:rPr>
            </w:pPr>
          </w:p>
        </w:tc>
        <w:tc>
          <w:tcPr>
            <w:tcW w:w="4680" w:type="dxa"/>
            <w:vAlign w:val="center"/>
          </w:tcPr>
          <w:p w14:paraId="5B41DC2C" w14:textId="77777777" w:rsidR="000D3AF5" w:rsidRPr="00FF45E2" w:rsidRDefault="000D3AF5" w:rsidP="00DE6601">
            <w:pPr>
              <w:pStyle w:val="Agenda2"/>
              <w:numPr>
                <w:ilvl w:val="2"/>
                <w:numId w:val="1"/>
              </w:numPr>
              <w:ind w:left="606"/>
              <w:rPr>
                <w:rFonts w:ascii="Calibri" w:hAnsi="Calibri" w:cs="Arial"/>
                <w:sz w:val="18"/>
                <w:szCs w:val="18"/>
              </w:rPr>
            </w:pPr>
            <w:r w:rsidRPr="00FF45E2">
              <w:rPr>
                <w:rFonts w:ascii="Calibri" w:hAnsi="Calibri" w:cs="Arial"/>
                <w:sz w:val="18"/>
                <w:szCs w:val="18"/>
              </w:rPr>
              <w:t>Develop new recommendation on marine light Terms of Measurement</w:t>
            </w:r>
          </w:p>
        </w:tc>
        <w:tc>
          <w:tcPr>
            <w:tcW w:w="3804" w:type="dxa"/>
            <w:vAlign w:val="center"/>
          </w:tcPr>
          <w:p w14:paraId="08A866D2" w14:textId="77777777" w:rsidR="000D3AF5" w:rsidRPr="003D2A21" w:rsidRDefault="000D3AF5" w:rsidP="00DE6601">
            <w:pPr>
              <w:pStyle w:val="Agenda2"/>
              <w:numPr>
                <w:ilvl w:val="0"/>
                <w:numId w:val="0"/>
              </w:numPr>
              <w:ind w:left="567" w:hanging="386"/>
              <w:rPr>
                <w:rFonts w:ascii="Calibri" w:hAnsi="Calibri" w:cs="Arial"/>
                <w:sz w:val="18"/>
                <w:szCs w:val="18"/>
              </w:rPr>
            </w:pPr>
            <w:r>
              <w:rPr>
                <w:rFonts w:ascii="Calibri" w:hAnsi="Calibri" w:cs="Arial"/>
                <w:sz w:val="18"/>
                <w:szCs w:val="18"/>
              </w:rPr>
              <w:t>New Recommendation</w:t>
            </w:r>
          </w:p>
        </w:tc>
        <w:tc>
          <w:tcPr>
            <w:tcW w:w="416" w:type="dxa"/>
            <w:shd w:val="clear" w:color="auto" w:fill="auto"/>
            <w:vAlign w:val="center"/>
          </w:tcPr>
          <w:p w14:paraId="3F7D29CE" w14:textId="77777777" w:rsidR="000D3AF5" w:rsidRPr="003D2A21" w:rsidRDefault="000D3AF5" w:rsidP="00DE6601">
            <w:pPr>
              <w:pStyle w:val="Agenda2"/>
              <w:numPr>
                <w:ilvl w:val="0"/>
                <w:numId w:val="0"/>
              </w:numPr>
              <w:jc w:val="center"/>
              <w:rPr>
                <w:rFonts w:ascii="Calibri" w:hAnsi="Calibri" w:cs="Arial"/>
                <w:sz w:val="18"/>
                <w:szCs w:val="18"/>
              </w:rPr>
            </w:pPr>
            <w:r>
              <w:rPr>
                <w:rFonts w:ascii="Calibri" w:hAnsi="Calibri" w:cs="Arial"/>
                <w:sz w:val="18"/>
                <w:szCs w:val="18"/>
              </w:rPr>
              <w:t>1</w:t>
            </w:r>
          </w:p>
        </w:tc>
        <w:tc>
          <w:tcPr>
            <w:tcW w:w="244" w:type="dxa"/>
            <w:vAlign w:val="center"/>
          </w:tcPr>
          <w:p w14:paraId="3FB9A16C" w14:textId="77777777" w:rsidR="000D3AF5" w:rsidRPr="003D2A21" w:rsidRDefault="000D3AF5" w:rsidP="00DE6601">
            <w:pPr>
              <w:jc w:val="center"/>
              <w:rPr>
                <w:rFonts w:ascii="Calibri" w:hAnsi="Calibri" w:cs="Arial"/>
                <w:sz w:val="18"/>
                <w:szCs w:val="18"/>
                <w:lang w:val="en-GB" w:eastAsia="ja-JP"/>
              </w:rPr>
            </w:pPr>
          </w:p>
        </w:tc>
        <w:tc>
          <w:tcPr>
            <w:tcW w:w="284" w:type="dxa"/>
            <w:vAlign w:val="center"/>
          </w:tcPr>
          <w:p w14:paraId="4F72810D" w14:textId="77777777" w:rsidR="000D3AF5" w:rsidRPr="003D2A21" w:rsidRDefault="000D3AF5" w:rsidP="00DE6601">
            <w:pPr>
              <w:jc w:val="center"/>
              <w:rPr>
                <w:rFonts w:ascii="Calibri" w:hAnsi="Calibri" w:cs="Arial"/>
                <w:sz w:val="18"/>
                <w:szCs w:val="18"/>
                <w:lang w:val="en-GB" w:eastAsia="ja-JP"/>
              </w:rPr>
            </w:pPr>
          </w:p>
        </w:tc>
        <w:tc>
          <w:tcPr>
            <w:tcW w:w="283" w:type="dxa"/>
            <w:vAlign w:val="center"/>
          </w:tcPr>
          <w:p w14:paraId="76CDC13C" w14:textId="77777777" w:rsidR="000D3AF5" w:rsidRPr="003D2A21" w:rsidRDefault="000D3AF5" w:rsidP="00DE6601">
            <w:pPr>
              <w:jc w:val="center"/>
              <w:rPr>
                <w:rFonts w:ascii="Calibri" w:hAnsi="Calibri" w:cs="Arial"/>
                <w:sz w:val="18"/>
                <w:szCs w:val="18"/>
                <w:lang w:val="en-GB" w:eastAsia="ja-JP"/>
              </w:rPr>
            </w:pPr>
          </w:p>
        </w:tc>
        <w:tc>
          <w:tcPr>
            <w:tcW w:w="284" w:type="dxa"/>
            <w:vAlign w:val="center"/>
          </w:tcPr>
          <w:p w14:paraId="4E7B221E" w14:textId="77777777" w:rsidR="000D3AF5" w:rsidRPr="003D2A21" w:rsidRDefault="000D3AF5" w:rsidP="00DE6601">
            <w:pPr>
              <w:jc w:val="center"/>
              <w:rPr>
                <w:rFonts w:ascii="Calibri" w:hAnsi="Calibri" w:cs="Arial"/>
                <w:sz w:val="18"/>
                <w:szCs w:val="18"/>
                <w:lang w:val="en-GB" w:eastAsia="ja-JP"/>
              </w:rPr>
            </w:pPr>
          </w:p>
        </w:tc>
        <w:tc>
          <w:tcPr>
            <w:tcW w:w="284" w:type="dxa"/>
            <w:vAlign w:val="center"/>
          </w:tcPr>
          <w:p w14:paraId="64D8B489" w14:textId="4E6292F6" w:rsidR="000D3AF5" w:rsidRPr="003D2A21" w:rsidRDefault="000D3AF5"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6892CB3A" w14:textId="36ACD4B0" w:rsidR="000D3AF5" w:rsidRPr="003D2A21" w:rsidRDefault="000D3AF5" w:rsidP="00DE6601">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628B59A4" w14:textId="4620CB08" w:rsidR="000D3AF5" w:rsidRPr="003D2A21" w:rsidRDefault="007C79CE" w:rsidP="00DE6601">
            <w:pPr>
              <w:jc w:val="center"/>
              <w:rPr>
                <w:rFonts w:ascii="Calibri" w:hAnsi="Calibri" w:cs="Arial"/>
                <w:sz w:val="18"/>
                <w:szCs w:val="18"/>
                <w:lang w:val="en-GB"/>
              </w:rPr>
            </w:pPr>
            <w:ins w:id="12" w:author="Michel COUSQUER" w:date="2019-05-06T14:09:00Z">
              <w:r>
                <w:rPr>
                  <w:rFonts w:ascii="Calibri" w:hAnsi="Calibri" w:cs="Arial"/>
                  <w:sz w:val="18"/>
                  <w:szCs w:val="18"/>
                  <w:lang w:val="en-GB"/>
                </w:rPr>
                <w:t>+</w:t>
              </w:r>
            </w:ins>
          </w:p>
        </w:tc>
        <w:tc>
          <w:tcPr>
            <w:tcW w:w="994" w:type="dxa"/>
            <w:shd w:val="clear" w:color="auto" w:fill="00CC00"/>
            <w:vAlign w:val="center"/>
          </w:tcPr>
          <w:p w14:paraId="16FAE629" w14:textId="67168666" w:rsidR="000D3AF5" w:rsidRPr="003D2A21" w:rsidRDefault="000D3AF5" w:rsidP="00DE6601">
            <w:pPr>
              <w:ind w:left="85"/>
              <w:rPr>
                <w:rFonts w:ascii="Calibri" w:hAnsi="Calibri" w:cs="Arial"/>
                <w:sz w:val="18"/>
                <w:szCs w:val="18"/>
                <w:lang w:val="en-GB" w:eastAsia="ja-JP"/>
              </w:rPr>
            </w:pPr>
            <w:r>
              <w:rPr>
                <w:rFonts w:ascii="Calibri" w:hAnsi="Calibri" w:cs="Arial"/>
                <w:sz w:val="18"/>
                <w:szCs w:val="18"/>
                <w:lang w:val="en-GB" w:eastAsia="ja-JP"/>
              </w:rPr>
              <w:t>Alwyn W</w:t>
            </w:r>
          </w:p>
        </w:tc>
      </w:tr>
      <w:tr w:rsidR="000D3AF5" w:rsidRPr="003D2A21" w14:paraId="75F8B357" w14:textId="77777777" w:rsidTr="008D6363">
        <w:trPr>
          <w:gridAfter w:val="2"/>
          <w:wAfter w:w="10100" w:type="dxa"/>
        </w:trPr>
        <w:tc>
          <w:tcPr>
            <w:tcW w:w="2894" w:type="dxa"/>
            <w:vMerge/>
            <w:vAlign w:val="center"/>
          </w:tcPr>
          <w:p w14:paraId="20487FBC" w14:textId="77777777" w:rsidR="000D3AF5" w:rsidRPr="003D2A21" w:rsidRDefault="000D3AF5" w:rsidP="00DE6601">
            <w:pPr>
              <w:pStyle w:val="Agenda2"/>
              <w:tabs>
                <w:tab w:val="clear" w:pos="1418"/>
                <w:tab w:val="num" w:pos="459"/>
              </w:tabs>
              <w:ind w:left="459" w:hanging="459"/>
              <w:rPr>
                <w:rFonts w:ascii="Calibri" w:hAnsi="Calibri" w:cs="Arial"/>
                <w:sz w:val="18"/>
                <w:szCs w:val="18"/>
              </w:rPr>
            </w:pPr>
          </w:p>
        </w:tc>
        <w:tc>
          <w:tcPr>
            <w:tcW w:w="4680" w:type="dxa"/>
            <w:vAlign w:val="center"/>
          </w:tcPr>
          <w:p w14:paraId="1859106A" w14:textId="56B0E4FB" w:rsidR="000D3AF5" w:rsidRPr="00FF45E2" w:rsidRDefault="000D3AF5" w:rsidP="00DE6601">
            <w:pPr>
              <w:pStyle w:val="Agenda2"/>
              <w:numPr>
                <w:ilvl w:val="2"/>
                <w:numId w:val="1"/>
              </w:numPr>
              <w:ind w:left="606"/>
              <w:rPr>
                <w:rFonts w:ascii="Calibri" w:hAnsi="Calibri" w:cs="Arial"/>
                <w:sz w:val="18"/>
                <w:szCs w:val="18"/>
              </w:rPr>
            </w:pPr>
            <w:r w:rsidRPr="00FF45E2">
              <w:rPr>
                <w:rFonts w:ascii="Calibri" w:hAnsi="Calibri" w:cs="Arial"/>
                <w:sz w:val="18"/>
                <w:szCs w:val="18"/>
              </w:rPr>
              <w:t>Develop E200-5 on Optic</w:t>
            </w:r>
            <w:r>
              <w:rPr>
                <w:rFonts w:ascii="Calibri" w:hAnsi="Calibri" w:cs="Arial"/>
                <w:sz w:val="18"/>
                <w:szCs w:val="18"/>
              </w:rPr>
              <w:t>al Performance into a Guideline</w:t>
            </w:r>
          </w:p>
        </w:tc>
        <w:tc>
          <w:tcPr>
            <w:tcW w:w="3804" w:type="dxa"/>
            <w:vAlign w:val="center"/>
          </w:tcPr>
          <w:p w14:paraId="2BD76011" w14:textId="77777777" w:rsidR="000D3AF5" w:rsidRPr="003D2A21" w:rsidRDefault="000D3AF5" w:rsidP="00DE6601">
            <w:pPr>
              <w:pStyle w:val="Agenda2"/>
              <w:numPr>
                <w:ilvl w:val="0"/>
                <w:numId w:val="0"/>
              </w:numPr>
              <w:ind w:left="567" w:hanging="386"/>
              <w:rPr>
                <w:rFonts w:ascii="Calibri" w:hAnsi="Calibri" w:cs="Arial"/>
                <w:sz w:val="18"/>
                <w:szCs w:val="18"/>
              </w:rPr>
            </w:pPr>
            <w:r w:rsidRPr="003D2A21">
              <w:rPr>
                <w:rFonts w:ascii="Calibri" w:hAnsi="Calibri" w:cs="Arial"/>
                <w:sz w:val="18"/>
                <w:szCs w:val="18"/>
              </w:rPr>
              <w:t>New Guideline</w:t>
            </w:r>
          </w:p>
        </w:tc>
        <w:tc>
          <w:tcPr>
            <w:tcW w:w="416" w:type="dxa"/>
            <w:shd w:val="clear" w:color="auto" w:fill="auto"/>
            <w:vAlign w:val="center"/>
          </w:tcPr>
          <w:p w14:paraId="008D3071" w14:textId="77777777" w:rsidR="000D3AF5" w:rsidRPr="003D2A21" w:rsidRDefault="000D3AF5" w:rsidP="00DE6601">
            <w:pPr>
              <w:pStyle w:val="Agenda2"/>
              <w:numPr>
                <w:ilvl w:val="0"/>
                <w:numId w:val="0"/>
              </w:numPr>
              <w:jc w:val="center"/>
              <w:rPr>
                <w:rFonts w:ascii="Calibri" w:hAnsi="Calibri" w:cs="Arial"/>
                <w:sz w:val="18"/>
                <w:szCs w:val="18"/>
              </w:rPr>
            </w:pPr>
            <w:r>
              <w:rPr>
                <w:rFonts w:ascii="Calibri" w:hAnsi="Calibri" w:cs="Arial"/>
                <w:sz w:val="18"/>
                <w:szCs w:val="18"/>
              </w:rPr>
              <w:t>1</w:t>
            </w:r>
          </w:p>
        </w:tc>
        <w:tc>
          <w:tcPr>
            <w:tcW w:w="244" w:type="dxa"/>
            <w:vAlign w:val="center"/>
          </w:tcPr>
          <w:p w14:paraId="4387FE5F" w14:textId="77777777" w:rsidR="000D3AF5" w:rsidRPr="003D2A21" w:rsidRDefault="000D3AF5" w:rsidP="00DE6601">
            <w:pPr>
              <w:jc w:val="center"/>
              <w:rPr>
                <w:rFonts w:ascii="Calibri" w:hAnsi="Calibri" w:cs="Arial"/>
                <w:sz w:val="18"/>
                <w:szCs w:val="18"/>
                <w:lang w:val="en-GB" w:eastAsia="ja-JP"/>
              </w:rPr>
            </w:pPr>
          </w:p>
        </w:tc>
        <w:tc>
          <w:tcPr>
            <w:tcW w:w="284" w:type="dxa"/>
            <w:vAlign w:val="center"/>
          </w:tcPr>
          <w:p w14:paraId="53365981" w14:textId="77777777" w:rsidR="000D3AF5" w:rsidRPr="003D2A21" w:rsidRDefault="000D3AF5" w:rsidP="00DE6601">
            <w:pPr>
              <w:jc w:val="center"/>
              <w:rPr>
                <w:rFonts w:ascii="Calibri" w:hAnsi="Calibri" w:cs="Arial"/>
                <w:sz w:val="18"/>
                <w:szCs w:val="18"/>
                <w:lang w:val="en-GB" w:eastAsia="ja-JP"/>
              </w:rPr>
            </w:pPr>
          </w:p>
        </w:tc>
        <w:tc>
          <w:tcPr>
            <w:tcW w:w="283" w:type="dxa"/>
            <w:vAlign w:val="center"/>
          </w:tcPr>
          <w:p w14:paraId="67148ABE" w14:textId="77777777" w:rsidR="000D3AF5" w:rsidRPr="003D2A21" w:rsidRDefault="000D3AF5" w:rsidP="00DE6601">
            <w:pPr>
              <w:jc w:val="center"/>
              <w:rPr>
                <w:rFonts w:ascii="Calibri" w:hAnsi="Calibri" w:cs="Arial"/>
                <w:sz w:val="18"/>
                <w:szCs w:val="18"/>
                <w:lang w:val="en-GB" w:eastAsia="ja-JP"/>
              </w:rPr>
            </w:pPr>
          </w:p>
        </w:tc>
        <w:tc>
          <w:tcPr>
            <w:tcW w:w="284" w:type="dxa"/>
            <w:vAlign w:val="center"/>
          </w:tcPr>
          <w:p w14:paraId="1A1B95E9" w14:textId="77777777" w:rsidR="000D3AF5" w:rsidRPr="003D2A21" w:rsidRDefault="000D3AF5" w:rsidP="00DE6601">
            <w:pPr>
              <w:jc w:val="center"/>
              <w:rPr>
                <w:rFonts w:ascii="Calibri" w:hAnsi="Calibri" w:cs="Arial"/>
                <w:sz w:val="18"/>
                <w:szCs w:val="18"/>
                <w:lang w:val="en-GB" w:eastAsia="ja-JP"/>
              </w:rPr>
            </w:pPr>
          </w:p>
        </w:tc>
        <w:tc>
          <w:tcPr>
            <w:tcW w:w="284" w:type="dxa"/>
            <w:vAlign w:val="center"/>
          </w:tcPr>
          <w:p w14:paraId="2F52BAED" w14:textId="1F683E4E" w:rsidR="000D3AF5" w:rsidRPr="003D2A21" w:rsidRDefault="000D3AF5"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13D9E12E" w14:textId="7D2AEC0E" w:rsidR="000D3AF5" w:rsidRPr="003D2A21" w:rsidRDefault="000D3AF5" w:rsidP="00DE6601">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28A05557" w14:textId="77777777" w:rsidR="000D3AF5" w:rsidRPr="003D2A21" w:rsidRDefault="000D3AF5" w:rsidP="00DE6601">
            <w:pPr>
              <w:jc w:val="center"/>
              <w:rPr>
                <w:rFonts w:ascii="Calibri" w:hAnsi="Calibri" w:cs="Arial"/>
                <w:sz w:val="18"/>
                <w:szCs w:val="18"/>
                <w:lang w:val="en-GB"/>
              </w:rPr>
            </w:pPr>
          </w:p>
        </w:tc>
        <w:tc>
          <w:tcPr>
            <w:tcW w:w="994" w:type="dxa"/>
            <w:shd w:val="clear" w:color="auto" w:fill="00CC00"/>
            <w:vAlign w:val="center"/>
          </w:tcPr>
          <w:p w14:paraId="29F6A3DA" w14:textId="072F91E0" w:rsidR="000D3AF5" w:rsidRPr="003D2A21" w:rsidRDefault="000D3AF5" w:rsidP="00DE6601">
            <w:pPr>
              <w:ind w:left="85"/>
              <w:rPr>
                <w:rFonts w:ascii="Calibri" w:hAnsi="Calibri" w:cs="Arial"/>
                <w:sz w:val="18"/>
                <w:szCs w:val="18"/>
                <w:lang w:val="en-GB" w:eastAsia="ja-JP"/>
              </w:rPr>
            </w:pPr>
            <w:r>
              <w:rPr>
                <w:rFonts w:ascii="Calibri" w:hAnsi="Calibri" w:cs="Arial"/>
                <w:sz w:val="18"/>
                <w:szCs w:val="18"/>
                <w:lang w:val="en-GB" w:eastAsia="ja-JP"/>
              </w:rPr>
              <w:t>Malcolm N</w:t>
            </w:r>
          </w:p>
        </w:tc>
      </w:tr>
      <w:tr w:rsidR="000D3AF5" w:rsidRPr="003D2A21" w14:paraId="2E3C971D" w14:textId="77777777" w:rsidTr="008D6363">
        <w:trPr>
          <w:gridAfter w:val="2"/>
          <w:wAfter w:w="10100" w:type="dxa"/>
          <w:trHeight w:val="536"/>
        </w:trPr>
        <w:tc>
          <w:tcPr>
            <w:tcW w:w="2894" w:type="dxa"/>
            <w:vMerge/>
            <w:vAlign w:val="center"/>
          </w:tcPr>
          <w:p w14:paraId="610505F1" w14:textId="77777777" w:rsidR="000D3AF5" w:rsidRPr="003D2A21" w:rsidRDefault="000D3AF5" w:rsidP="00DE6601">
            <w:pPr>
              <w:pStyle w:val="Agenda2"/>
              <w:tabs>
                <w:tab w:val="clear" w:pos="1418"/>
                <w:tab w:val="num" w:pos="459"/>
              </w:tabs>
              <w:ind w:left="459" w:hanging="459"/>
              <w:rPr>
                <w:rFonts w:ascii="Calibri" w:hAnsi="Calibri" w:cs="Arial"/>
                <w:sz w:val="18"/>
                <w:szCs w:val="18"/>
              </w:rPr>
            </w:pPr>
          </w:p>
        </w:tc>
        <w:tc>
          <w:tcPr>
            <w:tcW w:w="4680" w:type="dxa"/>
            <w:vAlign w:val="center"/>
          </w:tcPr>
          <w:p w14:paraId="18C1D9C7" w14:textId="7CF1C891" w:rsidR="000D3AF5" w:rsidRPr="00FF45E2" w:rsidRDefault="000D3AF5" w:rsidP="00DE6601">
            <w:pPr>
              <w:pStyle w:val="Agenda2"/>
              <w:numPr>
                <w:ilvl w:val="2"/>
                <w:numId w:val="1"/>
              </w:numPr>
              <w:ind w:left="606"/>
              <w:rPr>
                <w:rFonts w:ascii="Calibri" w:hAnsi="Calibri" w:cs="Arial"/>
                <w:sz w:val="18"/>
                <w:szCs w:val="18"/>
              </w:rPr>
            </w:pPr>
            <w:r w:rsidRPr="00FF45E2">
              <w:rPr>
                <w:rFonts w:ascii="Calibri" w:hAnsi="Calibri" w:cs="Arial"/>
                <w:sz w:val="18"/>
                <w:szCs w:val="18"/>
              </w:rPr>
              <w:t xml:space="preserve">Revise Guideline on </w:t>
            </w:r>
            <w:r w:rsidRPr="003C6A37">
              <w:rPr>
                <w:rFonts w:ascii="Calibri" w:hAnsi="Calibri" w:cs="Arial"/>
                <w:noProof/>
                <w:sz w:val="18"/>
                <w:szCs w:val="18"/>
              </w:rPr>
              <w:t>effective</w:t>
            </w:r>
            <w:r>
              <w:rPr>
                <w:rFonts w:ascii="Calibri" w:hAnsi="Calibri" w:cs="Arial"/>
                <w:sz w:val="18"/>
                <w:szCs w:val="18"/>
              </w:rPr>
              <w:t xml:space="preserve"> intensity</w:t>
            </w:r>
          </w:p>
        </w:tc>
        <w:tc>
          <w:tcPr>
            <w:tcW w:w="3804" w:type="dxa"/>
            <w:vAlign w:val="center"/>
          </w:tcPr>
          <w:p w14:paraId="5FCC57FF" w14:textId="77777777" w:rsidR="000D3AF5" w:rsidRPr="003D2A21" w:rsidRDefault="000D3AF5" w:rsidP="00DE6601">
            <w:pPr>
              <w:pStyle w:val="Agenda2"/>
              <w:numPr>
                <w:ilvl w:val="0"/>
                <w:numId w:val="0"/>
              </w:numPr>
              <w:ind w:left="567" w:hanging="386"/>
              <w:rPr>
                <w:rFonts w:ascii="Calibri" w:hAnsi="Calibri" w:cs="Arial"/>
                <w:sz w:val="18"/>
                <w:szCs w:val="18"/>
              </w:rPr>
            </w:pPr>
            <w:r>
              <w:rPr>
                <w:rFonts w:ascii="Calibri" w:hAnsi="Calibri" w:cs="Arial"/>
                <w:sz w:val="18"/>
                <w:szCs w:val="18"/>
              </w:rPr>
              <w:t>Revise Guideline</w:t>
            </w:r>
          </w:p>
        </w:tc>
        <w:tc>
          <w:tcPr>
            <w:tcW w:w="416" w:type="dxa"/>
            <w:shd w:val="clear" w:color="auto" w:fill="auto"/>
            <w:vAlign w:val="center"/>
          </w:tcPr>
          <w:p w14:paraId="3D58AE06" w14:textId="77777777" w:rsidR="000D3AF5" w:rsidRPr="003D2A21" w:rsidRDefault="000D3AF5" w:rsidP="00DE6601">
            <w:pPr>
              <w:pStyle w:val="Agenda2"/>
              <w:numPr>
                <w:ilvl w:val="0"/>
                <w:numId w:val="0"/>
              </w:numPr>
              <w:jc w:val="center"/>
              <w:rPr>
                <w:rFonts w:ascii="Calibri" w:hAnsi="Calibri" w:cs="Arial"/>
                <w:sz w:val="18"/>
                <w:szCs w:val="18"/>
              </w:rPr>
            </w:pPr>
            <w:r>
              <w:rPr>
                <w:rFonts w:ascii="Calibri" w:hAnsi="Calibri" w:cs="Arial"/>
                <w:sz w:val="18"/>
                <w:szCs w:val="18"/>
              </w:rPr>
              <w:t>1</w:t>
            </w:r>
          </w:p>
        </w:tc>
        <w:tc>
          <w:tcPr>
            <w:tcW w:w="244" w:type="dxa"/>
            <w:vAlign w:val="center"/>
          </w:tcPr>
          <w:p w14:paraId="0E18F499" w14:textId="5A5AC01A" w:rsidR="000D3AF5" w:rsidRPr="003D2A21" w:rsidRDefault="000D3AF5" w:rsidP="00DE6601">
            <w:pPr>
              <w:jc w:val="center"/>
              <w:rPr>
                <w:rFonts w:ascii="Calibri" w:hAnsi="Calibri" w:cs="Arial"/>
                <w:sz w:val="18"/>
                <w:szCs w:val="18"/>
                <w:lang w:val="en-GB" w:eastAsia="ja-JP"/>
              </w:rPr>
            </w:pPr>
          </w:p>
        </w:tc>
        <w:tc>
          <w:tcPr>
            <w:tcW w:w="284" w:type="dxa"/>
            <w:vAlign w:val="center"/>
          </w:tcPr>
          <w:p w14:paraId="6E6C51F1" w14:textId="66B02B76" w:rsidR="000D3AF5" w:rsidRPr="003D2A21" w:rsidRDefault="000D3AF5"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3" w:type="dxa"/>
            <w:vAlign w:val="center"/>
          </w:tcPr>
          <w:p w14:paraId="4C908BE0" w14:textId="46FBF958" w:rsidR="000D3AF5" w:rsidRPr="003D2A21" w:rsidRDefault="000D3AF5"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6052FDFE" w14:textId="7319CE97" w:rsidR="000D3AF5" w:rsidRPr="003D2A21" w:rsidRDefault="007C79CE" w:rsidP="00DE6601">
            <w:pPr>
              <w:jc w:val="center"/>
              <w:rPr>
                <w:rFonts w:ascii="Calibri" w:hAnsi="Calibri" w:cs="Arial"/>
                <w:sz w:val="18"/>
                <w:szCs w:val="18"/>
                <w:lang w:val="en-GB" w:eastAsia="ja-JP"/>
              </w:rPr>
            </w:pPr>
            <w:ins w:id="13" w:author="Michel COUSQUER" w:date="2019-05-06T14:10:00Z">
              <w:r>
                <w:rPr>
                  <w:rFonts w:ascii="Calibri" w:hAnsi="Calibri" w:cs="Arial"/>
                  <w:sz w:val="18"/>
                  <w:szCs w:val="18"/>
                  <w:lang w:val="en-GB" w:eastAsia="ja-JP"/>
                </w:rPr>
                <w:t>+</w:t>
              </w:r>
            </w:ins>
          </w:p>
        </w:tc>
        <w:tc>
          <w:tcPr>
            <w:tcW w:w="284" w:type="dxa"/>
            <w:vAlign w:val="center"/>
          </w:tcPr>
          <w:p w14:paraId="6AE6EF82" w14:textId="77777777" w:rsidR="000D3AF5" w:rsidRPr="003D2A21" w:rsidRDefault="000D3AF5" w:rsidP="00DE6601">
            <w:pPr>
              <w:jc w:val="center"/>
              <w:rPr>
                <w:rFonts w:ascii="Calibri" w:hAnsi="Calibri" w:cs="Arial"/>
                <w:sz w:val="18"/>
                <w:szCs w:val="18"/>
                <w:lang w:val="en-GB" w:eastAsia="ja-JP"/>
              </w:rPr>
            </w:pPr>
          </w:p>
        </w:tc>
        <w:tc>
          <w:tcPr>
            <w:tcW w:w="284" w:type="dxa"/>
            <w:vAlign w:val="center"/>
          </w:tcPr>
          <w:p w14:paraId="387F4031" w14:textId="77777777" w:rsidR="000D3AF5" w:rsidRPr="003D2A21" w:rsidRDefault="000D3AF5" w:rsidP="00DE6601">
            <w:pPr>
              <w:jc w:val="center"/>
              <w:rPr>
                <w:rFonts w:ascii="Calibri" w:hAnsi="Calibri" w:cs="Arial"/>
                <w:sz w:val="18"/>
                <w:szCs w:val="18"/>
                <w:lang w:val="en-GB"/>
              </w:rPr>
            </w:pPr>
          </w:p>
        </w:tc>
        <w:tc>
          <w:tcPr>
            <w:tcW w:w="283" w:type="dxa"/>
            <w:vAlign w:val="center"/>
          </w:tcPr>
          <w:p w14:paraId="04CE7C49" w14:textId="77777777" w:rsidR="000D3AF5" w:rsidRPr="003D2A21" w:rsidRDefault="000D3AF5" w:rsidP="00DE6601">
            <w:pPr>
              <w:jc w:val="center"/>
              <w:rPr>
                <w:rFonts w:ascii="Calibri" w:hAnsi="Calibri" w:cs="Arial"/>
                <w:sz w:val="18"/>
                <w:szCs w:val="18"/>
                <w:lang w:val="en-GB"/>
              </w:rPr>
            </w:pPr>
          </w:p>
        </w:tc>
        <w:tc>
          <w:tcPr>
            <w:tcW w:w="994" w:type="dxa"/>
            <w:shd w:val="clear" w:color="auto" w:fill="00CC00"/>
            <w:vAlign w:val="center"/>
          </w:tcPr>
          <w:p w14:paraId="00829FE4" w14:textId="01DB1997" w:rsidR="000D3AF5" w:rsidRPr="003D2A21" w:rsidRDefault="000D3AF5" w:rsidP="00DE6601">
            <w:pPr>
              <w:ind w:left="85"/>
              <w:rPr>
                <w:rFonts w:ascii="Calibri" w:hAnsi="Calibri" w:cs="Arial"/>
                <w:sz w:val="18"/>
                <w:szCs w:val="18"/>
                <w:lang w:val="en-GB" w:eastAsia="ja-JP"/>
              </w:rPr>
            </w:pPr>
            <w:r>
              <w:rPr>
                <w:rFonts w:ascii="Calibri" w:hAnsi="Calibri" w:cs="Arial"/>
                <w:sz w:val="18"/>
                <w:szCs w:val="18"/>
                <w:lang w:val="en-GB" w:eastAsia="ja-JP"/>
              </w:rPr>
              <w:t>Malcolm N</w:t>
            </w:r>
          </w:p>
        </w:tc>
      </w:tr>
      <w:tr w:rsidR="000D3AF5" w:rsidRPr="003D2A21" w14:paraId="6D10C365" w14:textId="77777777" w:rsidTr="008D6363">
        <w:trPr>
          <w:gridAfter w:val="2"/>
          <w:wAfter w:w="10100" w:type="dxa"/>
        </w:trPr>
        <w:tc>
          <w:tcPr>
            <w:tcW w:w="2894" w:type="dxa"/>
            <w:vMerge/>
            <w:vAlign w:val="center"/>
          </w:tcPr>
          <w:p w14:paraId="657E1098" w14:textId="77777777" w:rsidR="000D3AF5" w:rsidRPr="003D2A21" w:rsidRDefault="000D3AF5" w:rsidP="00DE6601">
            <w:pPr>
              <w:pStyle w:val="Agenda2"/>
              <w:tabs>
                <w:tab w:val="clear" w:pos="1418"/>
                <w:tab w:val="num" w:pos="459"/>
              </w:tabs>
              <w:ind w:left="459" w:hanging="459"/>
              <w:rPr>
                <w:rFonts w:ascii="Calibri" w:hAnsi="Calibri" w:cs="Arial"/>
                <w:sz w:val="18"/>
                <w:szCs w:val="18"/>
              </w:rPr>
            </w:pPr>
          </w:p>
        </w:tc>
        <w:tc>
          <w:tcPr>
            <w:tcW w:w="4680" w:type="dxa"/>
            <w:vAlign w:val="center"/>
          </w:tcPr>
          <w:p w14:paraId="304F937D" w14:textId="1606C531" w:rsidR="000D3AF5" w:rsidRPr="00FF45E2" w:rsidRDefault="000D3AF5" w:rsidP="00DE6601">
            <w:pPr>
              <w:pStyle w:val="Agenda2"/>
              <w:numPr>
                <w:ilvl w:val="2"/>
                <w:numId w:val="1"/>
              </w:numPr>
              <w:ind w:left="606"/>
              <w:rPr>
                <w:rFonts w:ascii="Calibri" w:hAnsi="Calibri" w:cs="Arial"/>
                <w:sz w:val="18"/>
                <w:szCs w:val="18"/>
              </w:rPr>
            </w:pPr>
            <w:r w:rsidRPr="00FF45E2">
              <w:rPr>
                <w:rFonts w:ascii="Calibri" w:hAnsi="Calibri" w:cs="Arial"/>
                <w:sz w:val="18"/>
                <w:szCs w:val="18"/>
              </w:rPr>
              <w:t>Develop Guidance on monitoring of function and de</w:t>
            </w:r>
            <w:r>
              <w:rPr>
                <w:rFonts w:ascii="Calibri" w:hAnsi="Calibri" w:cs="Arial"/>
                <w:sz w:val="18"/>
                <w:szCs w:val="18"/>
              </w:rPr>
              <w:t>gradation of AtoN light sources</w:t>
            </w:r>
          </w:p>
        </w:tc>
        <w:tc>
          <w:tcPr>
            <w:tcW w:w="3804" w:type="dxa"/>
            <w:vAlign w:val="center"/>
          </w:tcPr>
          <w:p w14:paraId="77D9F2BB" w14:textId="7B4C287C" w:rsidR="000D3AF5" w:rsidRPr="003D2A21" w:rsidRDefault="000D3AF5" w:rsidP="00DE6601">
            <w:pPr>
              <w:pStyle w:val="Agenda2"/>
              <w:numPr>
                <w:ilvl w:val="0"/>
                <w:numId w:val="0"/>
              </w:numPr>
              <w:ind w:left="567" w:hanging="386"/>
              <w:rPr>
                <w:rFonts w:ascii="Calibri" w:hAnsi="Calibri" w:cs="Arial"/>
                <w:sz w:val="18"/>
                <w:szCs w:val="18"/>
              </w:rPr>
            </w:pPr>
            <w:r>
              <w:rPr>
                <w:rFonts w:ascii="Calibri" w:hAnsi="Calibri" w:cs="Arial"/>
                <w:sz w:val="18"/>
                <w:szCs w:val="18"/>
              </w:rPr>
              <w:t>Add to G1077</w:t>
            </w:r>
          </w:p>
        </w:tc>
        <w:tc>
          <w:tcPr>
            <w:tcW w:w="416" w:type="dxa"/>
            <w:shd w:val="clear" w:color="auto" w:fill="auto"/>
            <w:vAlign w:val="center"/>
          </w:tcPr>
          <w:p w14:paraId="7F41E558" w14:textId="77777777" w:rsidR="000D3AF5" w:rsidRPr="003D2A21" w:rsidRDefault="000D3AF5" w:rsidP="00DE6601">
            <w:pPr>
              <w:pStyle w:val="Agenda2"/>
              <w:numPr>
                <w:ilvl w:val="0"/>
                <w:numId w:val="0"/>
              </w:numPr>
              <w:jc w:val="center"/>
              <w:rPr>
                <w:rFonts w:ascii="Calibri" w:hAnsi="Calibri" w:cs="Arial"/>
                <w:sz w:val="18"/>
                <w:szCs w:val="18"/>
              </w:rPr>
            </w:pPr>
            <w:r>
              <w:rPr>
                <w:rFonts w:ascii="Calibri" w:hAnsi="Calibri" w:cs="Arial"/>
                <w:sz w:val="18"/>
                <w:szCs w:val="18"/>
              </w:rPr>
              <w:t>1</w:t>
            </w:r>
          </w:p>
        </w:tc>
        <w:tc>
          <w:tcPr>
            <w:tcW w:w="244" w:type="dxa"/>
            <w:vAlign w:val="center"/>
          </w:tcPr>
          <w:p w14:paraId="1E085316" w14:textId="77777777" w:rsidR="000D3AF5" w:rsidRPr="003D2A21" w:rsidRDefault="000D3AF5" w:rsidP="00DE6601">
            <w:pPr>
              <w:jc w:val="center"/>
              <w:rPr>
                <w:rFonts w:ascii="Calibri" w:hAnsi="Calibri" w:cs="Arial"/>
                <w:sz w:val="18"/>
                <w:szCs w:val="18"/>
                <w:lang w:val="en-GB" w:eastAsia="ja-JP"/>
              </w:rPr>
            </w:pPr>
          </w:p>
        </w:tc>
        <w:tc>
          <w:tcPr>
            <w:tcW w:w="284" w:type="dxa"/>
            <w:vAlign w:val="center"/>
          </w:tcPr>
          <w:p w14:paraId="40683F0B" w14:textId="33BA0F2A" w:rsidR="000D3AF5" w:rsidRPr="003D2A21" w:rsidRDefault="000D3AF5"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3" w:type="dxa"/>
            <w:vAlign w:val="center"/>
          </w:tcPr>
          <w:p w14:paraId="7A4770D8" w14:textId="03E48A50" w:rsidR="000D3AF5" w:rsidRPr="003D2A21" w:rsidRDefault="000D3AF5"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21C1053B" w14:textId="4017769C" w:rsidR="000D3AF5" w:rsidRPr="003D2A21" w:rsidRDefault="007C79CE" w:rsidP="00DE6601">
            <w:pPr>
              <w:jc w:val="center"/>
              <w:rPr>
                <w:rFonts w:ascii="Calibri" w:hAnsi="Calibri" w:cs="Arial"/>
                <w:sz w:val="18"/>
                <w:szCs w:val="18"/>
                <w:lang w:val="en-GB" w:eastAsia="ja-JP"/>
              </w:rPr>
            </w:pPr>
            <w:ins w:id="14" w:author="Michel COUSQUER" w:date="2019-05-06T14:10:00Z">
              <w:r>
                <w:rPr>
                  <w:rFonts w:ascii="Calibri" w:hAnsi="Calibri" w:cs="Arial"/>
                  <w:sz w:val="18"/>
                  <w:szCs w:val="18"/>
                  <w:lang w:val="en-GB" w:eastAsia="ja-JP"/>
                </w:rPr>
                <w:t>+</w:t>
              </w:r>
            </w:ins>
          </w:p>
        </w:tc>
        <w:tc>
          <w:tcPr>
            <w:tcW w:w="284" w:type="dxa"/>
            <w:vAlign w:val="center"/>
          </w:tcPr>
          <w:p w14:paraId="04F27E88" w14:textId="77777777" w:rsidR="000D3AF5" w:rsidRPr="003D2A21" w:rsidRDefault="000D3AF5" w:rsidP="00DE6601">
            <w:pPr>
              <w:jc w:val="center"/>
              <w:rPr>
                <w:rFonts w:ascii="Calibri" w:hAnsi="Calibri" w:cs="Arial"/>
                <w:sz w:val="18"/>
                <w:szCs w:val="18"/>
                <w:lang w:val="en-GB" w:eastAsia="ja-JP"/>
              </w:rPr>
            </w:pPr>
          </w:p>
        </w:tc>
        <w:tc>
          <w:tcPr>
            <w:tcW w:w="284" w:type="dxa"/>
            <w:vAlign w:val="center"/>
          </w:tcPr>
          <w:p w14:paraId="65ECCF91" w14:textId="77777777" w:rsidR="000D3AF5" w:rsidRPr="003D2A21" w:rsidRDefault="000D3AF5" w:rsidP="00DE6601">
            <w:pPr>
              <w:jc w:val="center"/>
              <w:rPr>
                <w:rFonts w:ascii="Calibri" w:hAnsi="Calibri" w:cs="Arial"/>
                <w:sz w:val="18"/>
                <w:szCs w:val="18"/>
                <w:lang w:val="en-GB"/>
              </w:rPr>
            </w:pPr>
          </w:p>
        </w:tc>
        <w:tc>
          <w:tcPr>
            <w:tcW w:w="283" w:type="dxa"/>
            <w:vAlign w:val="center"/>
          </w:tcPr>
          <w:p w14:paraId="48E3D54D" w14:textId="77777777" w:rsidR="000D3AF5" w:rsidRPr="003D2A21" w:rsidRDefault="000D3AF5" w:rsidP="00DE6601">
            <w:pPr>
              <w:jc w:val="center"/>
              <w:rPr>
                <w:rFonts w:ascii="Calibri" w:hAnsi="Calibri" w:cs="Arial"/>
                <w:sz w:val="18"/>
                <w:szCs w:val="18"/>
                <w:lang w:val="en-GB"/>
              </w:rPr>
            </w:pPr>
          </w:p>
        </w:tc>
        <w:tc>
          <w:tcPr>
            <w:tcW w:w="994" w:type="dxa"/>
            <w:shd w:val="clear" w:color="auto" w:fill="00CC00"/>
            <w:vAlign w:val="center"/>
          </w:tcPr>
          <w:p w14:paraId="677ACCD4" w14:textId="77777777" w:rsidR="000D3AF5" w:rsidRPr="003D2A21" w:rsidRDefault="000D3AF5" w:rsidP="00DE6601">
            <w:pPr>
              <w:ind w:left="85"/>
              <w:rPr>
                <w:rFonts w:ascii="Calibri" w:hAnsi="Calibri" w:cs="Arial"/>
                <w:sz w:val="18"/>
                <w:szCs w:val="18"/>
                <w:lang w:val="en-GB" w:eastAsia="ja-JP"/>
              </w:rPr>
            </w:pPr>
          </w:p>
        </w:tc>
      </w:tr>
      <w:tr w:rsidR="000D3AF5" w:rsidRPr="003D2A21" w14:paraId="6942CE14" w14:textId="77777777" w:rsidTr="008D6363">
        <w:trPr>
          <w:gridAfter w:val="2"/>
          <w:wAfter w:w="10100" w:type="dxa"/>
        </w:trPr>
        <w:tc>
          <w:tcPr>
            <w:tcW w:w="2894" w:type="dxa"/>
            <w:vMerge/>
            <w:vAlign w:val="center"/>
          </w:tcPr>
          <w:p w14:paraId="3724E67D" w14:textId="77777777" w:rsidR="000D3AF5" w:rsidRPr="003D2A21" w:rsidRDefault="000D3AF5" w:rsidP="00DE6601">
            <w:pPr>
              <w:pStyle w:val="Agenda2"/>
              <w:tabs>
                <w:tab w:val="clear" w:pos="1418"/>
                <w:tab w:val="num" w:pos="459"/>
              </w:tabs>
              <w:ind w:left="459" w:hanging="459"/>
              <w:rPr>
                <w:rFonts w:ascii="Calibri" w:hAnsi="Calibri" w:cs="Arial"/>
                <w:sz w:val="18"/>
                <w:szCs w:val="18"/>
              </w:rPr>
            </w:pPr>
          </w:p>
        </w:tc>
        <w:tc>
          <w:tcPr>
            <w:tcW w:w="4680" w:type="dxa"/>
            <w:vAlign w:val="center"/>
          </w:tcPr>
          <w:p w14:paraId="1DAB195C" w14:textId="33A8C01A" w:rsidR="000D3AF5" w:rsidRPr="00FF45E2" w:rsidRDefault="000D3AF5" w:rsidP="00DE6601">
            <w:pPr>
              <w:pStyle w:val="Agenda2"/>
              <w:numPr>
                <w:ilvl w:val="2"/>
                <w:numId w:val="1"/>
              </w:numPr>
              <w:ind w:left="606"/>
              <w:rPr>
                <w:rFonts w:ascii="Calibri" w:hAnsi="Calibri" w:cs="Arial"/>
                <w:sz w:val="18"/>
                <w:szCs w:val="18"/>
              </w:rPr>
            </w:pPr>
            <w:r w:rsidRPr="00FF45E2">
              <w:rPr>
                <w:rFonts w:ascii="Calibri" w:hAnsi="Calibri" w:cs="Arial"/>
                <w:sz w:val="18"/>
                <w:szCs w:val="18"/>
              </w:rPr>
              <w:t>Deve</w:t>
            </w:r>
            <w:r>
              <w:rPr>
                <w:rFonts w:ascii="Calibri" w:hAnsi="Calibri" w:cs="Arial"/>
                <w:sz w:val="18"/>
                <w:szCs w:val="18"/>
              </w:rPr>
              <w:t>lop Guidance on service factors</w:t>
            </w:r>
          </w:p>
        </w:tc>
        <w:tc>
          <w:tcPr>
            <w:tcW w:w="3804" w:type="dxa"/>
            <w:vAlign w:val="center"/>
          </w:tcPr>
          <w:p w14:paraId="47F8B0FE" w14:textId="67CF34DA" w:rsidR="000D3AF5" w:rsidRPr="003D2A21" w:rsidRDefault="000D3AF5" w:rsidP="00DE6601">
            <w:pPr>
              <w:pStyle w:val="Agenda2"/>
              <w:numPr>
                <w:ilvl w:val="0"/>
                <w:numId w:val="0"/>
              </w:numPr>
              <w:ind w:left="567" w:hanging="386"/>
              <w:rPr>
                <w:rFonts w:ascii="Calibri" w:hAnsi="Calibri" w:cs="Arial"/>
                <w:sz w:val="18"/>
                <w:szCs w:val="18"/>
              </w:rPr>
            </w:pPr>
            <w:r>
              <w:rPr>
                <w:rFonts w:ascii="Calibri" w:hAnsi="Calibri" w:cs="Arial"/>
                <w:sz w:val="18"/>
                <w:szCs w:val="18"/>
              </w:rPr>
              <w:t>New Guideline</w:t>
            </w:r>
          </w:p>
        </w:tc>
        <w:tc>
          <w:tcPr>
            <w:tcW w:w="416" w:type="dxa"/>
            <w:shd w:val="clear" w:color="auto" w:fill="auto"/>
            <w:vAlign w:val="center"/>
          </w:tcPr>
          <w:p w14:paraId="2AAAE08F" w14:textId="77777777" w:rsidR="000D3AF5" w:rsidRPr="003D2A21" w:rsidRDefault="000D3AF5" w:rsidP="00DE6601">
            <w:pPr>
              <w:pStyle w:val="Agenda2"/>
              <w:numPr>
                <w:ilvl w:val="0"/>
                <w:numId w:val="0"/>
              </w:numPr>
              <w:jc w:val="center"/>
              <w:rPr>
                <w:rFonts w:ascii="Calibri" w:hAnsi="Calibri" w:cs="Arial"/>
                <w:sz w:val="18"/>
                <w:szCs w:val="18"/>
              </w:rPr>
            </w:pPr>
            <w:r>
              <w:rPr>
                <w:rFonts w:ascii="Calibri" w:hAnsi="Calibri" w:cs="Arial"/>
                <w:sz w:val="18"/>
                <w:szCs w:val="18"/>
              </w:rPr>
              <w:t>1</w:t>
            </w:r>
          </w:p>
        </w:tc>
        <w:tc>
          <w:tcPr>
            <w:tcW w:w="244" w:type="dxa"/>
            <w:vAlign w:val="center"/>
          </w:tcPr>
          <w:p w14:paraId="78759115" w14:textId="77777777" w:rsidR="000D3AF5" w:rsidRPr="003D2A21" w:rsidRDefault="000D3AF5" w:rsidP="00DE6601">
            <w:pPr>
              <w:jc w:val="center"/>
              <w:rPr>
                <w:rFonts w:ascii="Calibri" w:hAnsi="Calibri" w:cs="Arial"/>
                <w:sz w:val="18"/>
                <w:szCs w:val="18"/>
                <w:lang w:val="en-GB" w:eastAsia="ja-JP"/>
              </w:rPr>
            </w:pPr>
          </w:p>
        </w:tc>
        <w:tc>
          <w:tcPr>
            <w:tcW w:w="284" w:type="dxa"/>
            <w:vAlign w:val="center"/>
          </w:tcPr>
          <w:p w14:paraId="514BC93D" w14:textId="77777777" w:rsidR="000D3AF5" w:rsidRPr="003D2A21" w:rsidRDefault="000D3AF5" w:rsidP="00DE6601">
            <w:pPr>
              <w:jc w:val="center"/>
              <w:rPr>
                <w:rFonts w:ascii="Calibri" w:hAnsi="Calibri" w:cs="Arial"/>
                <w:sz w:val="18"/>
                <w:szCs w:val="18"/>
                <w:lang w:val="en-GB" w:eastAsia="ja-JP"/>
              </w:rPr>
            </w:pPr>
          </w:p>
        </w:tc>
        <w:tc>
          <w:tcPr>
            <w:tcW w:w="283" w:type="dxa"/>
            <w:vAlign w:val="center"/>
          </w:tcPr>
          <w:p w14:paraId="637417AD" w14:textId="132B7939" w:rsidR="000D3AF5" w:rsidRPr="003D2A21" w:rsidRDefault="000D3AF5"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77BD44FA" w14:textId="05D63403" w:rsidR="000D3AF5" w:rsidRPr="003D2A21" w:rsidRDefault="000D3AF5"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330C11B3" w14:textId="77777777" w:rsidR="000D3AF5" w:rsidRPr="003D2A21" w:rsidRDefault="000D3AF5" w:rsidP="00DE6601">
            <w:pPr>
              <w:jc w:val="center"/>
              <w:rPr>
                <w:rFonts w:ascii="Calibri" w:hAnsi="Calibri" w:cs="Arial"/>
                <w:sz w:val="18"/>
                <w:szCs w:val="18"/>
                <w:lang w:val="en-GB" w:eastAsia="ja-JP"/>
              </w:rPr>
            </w:pPr>
          </w:p>
        </w:tc>
        <w:tc>
          <w:tcPr>
            <w:tcW w:w="284" w:type="dxa"/>
            <w:vAlign w:val="center"/>
          </w:tcPr>
          <w:p w14:paraId="710FC2A3" w14:textId="77777777" w:rsidR="000D3AF5" w:rsidRPr="003D2A21" w:rsidRDefault="000D3AF5" w:rsidP="00DE6601">
            <w:pPr>
              <w:jc w:val="center"/>
              <w:rPr>
                <w:rFonts w:ascii="Calibri" w:hAnsi="Calibri" w:cs="Arial"/>
                <w:sz w:val="18"/>
                <w:szCs w:val="18"/>
                <w:lang w:val="en-GB"/>
              </w:rPr>
            </w:pPr>
          </w:p>
        </w:tc>
        <w:tc>
          <w:tcPr>
            <w:tcW w:w="283" w:type="dxa"/>
            <w:vAlign w:val="center"/>
          </w:tcPr>
          <w:p w14:paraId="04AAD36A" w14:textId="77777777" w:rsidR="000D3AF5" w:rsidRPr="003D2A21" w:rsidRDefault="000D3AF5" w:rsidP="00DE6601">
            <w:pPr>
              <w:jc w:val="center"/>
              <w:rPr>
                <w:rFonts w:ascii="Calibri" w:hAnsi="Calibri" w:cs="Arial"/>
                <w:sz w:val="18"/>
                <w:szCs w:val="18"/>
                <w:lang w:val="en-GB"/>
              </w:rPr>
            </w:pPr>
          </w:p>
        </w:tc>
        <w:tc>
          <w:tcPr>
            <w:tcW w:w="994" w:type="dxa"/>
            <w:shd w:val="clear" w:color="auto" w:fill="00CC00"/>
            <w:vAlign w:val="center"/>
          </w:tcPr>
          <w:p w14:paraId="287D4813" w14:textId="77777777" w:rsidR="000D3AF5" w:rsidRPr="003D2A21" w:rsidRDefault="000D3AF5" w:rsidP="00DE6601">
            <w:pPr>
              <w:ind w:left="85"/>
              <w:rPr>
                <w:rFonts w:ascii="Calibri" w:hAnsi="Calibri" w:cs="Arial"/>
                <w:sz w:val="18"/>
                <w:szCs w:val="18"/>
                <w:lang w:val="en-GB" w:eastAsia="ja-JP"/>
              </w:rPr>
            </w:pPr>
          </w:p>
        </w:tc>
      </w:tr>
      <w:tr w:rsidR="000D3AF5" w:rsidRPr="003D2A21" w14:paraId="4EDA1B4C" w14:textId="77777777" w:rsidTr="008D6363">
        <w:trPr>
          <w:gridAfter w:val="2"/>
          <w:wAfter w:w="10100" w:type="dxa"/>
        </w:trPr>
        <w:tc>
          <w:tcPr>
            <w:tcW w:w="2894" w:type="dxa"/>
            <w:vMerge/>
            <w:vAlign w:val="center"/>
          </w:tcPr>
          <w:p w14:paraId="42E8B28D" w14:textId="77777777" w:rsidR="000D3AF5" w:rsidRPr="003D2A21" w:rsidRDefault="000D3AF5" w:rsidP="00DE6601">
            <w:pPr>
              <w:pStyle w:val="Agenda2"/>
              <w:tabs>
                <w:tab w:val="clear" w:pos="1418"/>
                <w:tab w:val="num" w:pos="459"/>
              </w:tabs>
              <w:ind w:left="459" w:hanging="459"/>
              <w:rPr>
                <w:rFonts w:ascii="Calibri" w:hAnsi="Calibri" w:cs="Arial"/>
                <w:sz w:val="18"/>
                <w:szCs w:val="18"/>
              </w:rPr>
            </w:pPr>
          </w:p>
        </w:tc>
        <w:tc>
          <w:tcPr>
            <w:tcW w:w="4680" w:type="dxa"/>
            <w:vAlign w:val="center"/>
          </w:tcPr>
          <w:p w14:paraId="7416AA87" w14:textId="4D98954D" w:rsidR="000D3AF5" w:rsidRPr="00FF45E2" w:rsidRDefault="000D3AF5" w:rsidP="00DE6601">
            <w:pPr>
              <w:pStyle w:val="Agenda2"/>
              <w:numPr>
                <w:ilvl w:val="2"/>
                <w:numId w:val="1"/>
              </w:numPr>
              <w:ind w:left="606"/>
              <w:rPr>
                <w:rFonts w:ascii="Calibri" w:hAnsi="Calibri" w:cs="Arial"/>
                <w:sz w:val="18"/>
                <w:szCs w:val="18"/>
              </w:rPr>
            </w:pPr>
            <w:r w:rsidRPr="00FF45E2">
              <w:rPr>
                <w:rFonts w:ascii="Calibri" w:hAnsi="Calibri" w:cs="Arial"/>
                <w:sz w:val="18"/>
                <w:szCs w:val="18"/>
              </w:rPr>
              <w:t xml:space="preserve">Develop Guidance on Colour fading of AtoN (plastic and painted) </w:t>
            </w:r>
            <w:r>
              <w:rPr>
                <w:rFonts w:ascii="Calibri" w:hAnsi="Calibri" w:cs="Arial"/>
                <w:sz w:val="18"/>
                <w:szCs w:val="18"/>
              </w:rPr>
              <w:t>– methods to measure and assess</w:t>
            </w:r>
          </w:p>
        </w:tc>
        <w:tc>
          <w:tcPr>
            <w:tcW w:w="3804" w:type="dxa"/>
            <w:vAlign w:val="center"/>
          </w:tcPr>
          <w:p w14:paraId="2498FF0C" w14:textId="467A4F6A" w:rsidR="000D3AF5" w:rsidRPr="003D2A21" w:rsidRDefault="000D3AF5" w:rsidP="00DE6601">
            <w:pPr>
              <w:pStyle w:val="Agenda2"/>
              <w:numPr>
                <w:ilvl w:val="0"/>
                <w:numId w:val="0"/>
              </w:numPr>
              <w:ind w:left="567" w:hanging="386"/>
              <w:rPr>
                <w:rFonts w:ascii="Calibri" w:hAnsi="Calibri" w:cs="Arial"/>
                <w:sz w:val="18"/>
                <w:szCs w:val="18"/>
              </w:rPr>
            </w:pPr>
            <w:r>
              <w:rPr>
                <w:rFonts w:ascii="Calibri" w:hAnsi="Calibri" w:cs="Arial"/>
                <w:sz w:val="18"/>
                <w:szCs w:val="18"/>
              </w:rPr>
              <w:t xml:space="preserve">New </w:t>
            </w:r>
            <w:r w:rsidRPr="001A5DBF">
              <w:rPr>
                <w:rFonts w:ascii="Calibri" w:hAnsi="Calibri" w:cs="Arial"/>
                <w:sz w:val="18"/>
                <w:szCs w:val="18"/>
              </w:rPr>
              <w:t>Guideline or add to G1134</w:t>
            </w:r>
          </w:p>
        </w:tc>
        <w:tc>
          <w:tcPr>
            <w:tcW w:w="416" w:type="dxa"/>
            <w:shd w:val="clear" w:color="auto" w:fill="auto"/>
            <w:vAlign w:val="center"/>
          </w:tcPr>
          <w:p w14:paraId="1C7D2888" w14:textId="77777777" w:rsidR="000D3AF5" w:rsidRPr="003D2A21" w:rsidRDefault="000D3AF5" w:rsidP="00DE6601">
            <w:pPr>
              <w:pStyle w:val="Agenda2"/>
              <w:numPr>
                <w:ilvl w:val="0"/>
                <w:numId w:val="0"/>
              </w:numPr>
              <w:jc w:val="center"/>
              <w:rPr>
                <w:rFonts w:ascii="Calibri" w:hAnsi="Calibri" w:cs="Arial"/>
                <w:sz w:val="18"/>
                <w:szCs w:val="18"/>
              </w:rPr>
            </w:pPr>
            <w:r>
              <w:rPr>
                <w:rFonts w:ascii="Calibri" w:hAnsi="Calibri" w:cs="Arial"/>
                <w:sz w:val="18"/>
                <w:szCs w:val="18"/>
              </w:rPr>
              <w:t>1</w:t>
            </w:r>
          </w:p>
        </w:tc>
        <w:tc>
          <w:tcPr>
            <w:tcW w:w="244" w:type="dxa"/>
            <w:vAlign w:val="center"/>
          </w:tcPr>
          <w:p w14:paraId="0888B397" w14:textId="77777777" w:rsidR="000D3AF5" w:rsidRPr="003D2A21" w:rsidRDefault="000D3AF5" w:rsidP="00DE6601">
            <w:pPr>
              <w:jc w:val="center"/>
              <w:rPr>
                <w:rFonts w:ascii="Calibri" w:hAnsi="Calibri" w:cs="Arial"/>
                <w:sz w:val="18"/>
                <w:szCs w:val="18"/>
                <w:lang w:val="en-GB" w:eastAsia="ja-JP"/>
              </w:rPr>
            </w:pPr>
          </w:p>
        </w:tc>
        <w:tc>
          <w:tcPr>
            <w:tcW w:w="284" w:type="dxa"/>
            <w:vAlign w:val="center"/>
          </w:tcPr>
          <w:p w14:paraId="7F5E5496" w14:textId="77777777" w:rsidR="000D3AF5" w:rsidRPr="003D2A21" w:rsidRDefault="000D3AF5" w:rsidP="00DE6601">
            <w:pPr>
              <w:jc w:val="center"/>
              <w:rPr>
                <w:rFonts w:ascii="Calibri" w:hAnsi="Calibri" w:cs="Arial"/>
                <w:sz w:val="18"/>
                <w:szCs w:val="18"/>
                <w:lang w:val="en-GB" w:eastAsia="ja-JP"/>
              </w:rPr>
            </w:pPr>
          </w:p>
        </w:tc>
        <w:tc>
          <w:tcPr>
            <w:tcW w:w="283" w:type="dxa"/>
            <w:vAlign w:val="center"/>
          </w:tcPr>
          <w:p w14:paraId="60DFE930" w14:textId="06D29397" w:rsidR="000D3AF5" w:rsidRPr="003D2A21" w:rsidRDefault="000D3AF5"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0901C975" w14:textId="5774AFF1" w:rsidR="000D3AF5" w:rsidRPr="003D2A21" w:rsidRDefault="000D3AF5"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249A3A03" w14:textId="328E9136" w:rsidR="000D3AF5" w:rsidRPr="003D2A21" w:rsidRDefault="000D3AF5"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4BB05AE2" w14:textId="77777777" w:rsidR="000D3AF5" w:rsidRPr="003D2A21" w:rsidRDefault="000D3AF5" w:rsidP="00DE6601">
            <w:pPr>
              <w:jc w:val="center"/>
              <w:rPr>
                <w:rFonts w:ascii="Calibri" w:hAnsi="Calibri" w:cs="Arial"/>
                <w:sz w:val="18"/>
                <w:szCs w:val="18"/>
                <w:lang w:val="en-GB"/>
              </w:rPr>
            </w:pPr>
          </w:p>
        </w:tc>
        <w:tc>
          <w:tcPr>
            <w:tcW w:w="283" w:type="dxa"/>
            <w:vAlign w:val="center"/>
          </w:tcPr>
          <w:p w14:paraId="479B691E" w14:textId="77777777" w:rsidR="000D3AF5" w:rsidRPr="003D2A21" w:rsidRDefault="000D3AF5" w:rsidP="00DE6601">
            <w:pPr>
              <w:jc w:val="center"/>
              <w:rPr>
                <w:rFonts w:ascii="Calibri" w:hAnsi="Calibri" w:cs="Arial"/>
                <w:sz w:val="18"/>
                <w:szCs w:val="18"/>
                <w:lang w:val="en-GB"/>
              </w:rPr>
            </w:pPr>
          </w:p>
        </w:tc>
        <w:tc>
          <w:tcPr>
            <w:tcW w:w="994" w:type="dxa"/>
            <w:shd w:val="clear" w:color="auto" w:fill="00CC00"/>
            <w:vAlign w:val="center"/>
          </w:tcPr>
          <w:p w14:paraId="301C75A6" w14:textId="0ED61F0B" w:rsidR="000D3AF5" w:rsidRPr="003D2A21" w:rsidRDefault="002D04B4" w:rsidP="00DE6601">
            <w:pPr>
              <w:ind w:left="85"/>
              <w:rPr>
                <w:rFonts w:ascii="Calibri" w:hAnsi="Calibri" w:cs="Arial"/>
                <w:sz w:val="18"/>
                <w:szCs w:val="18"/>
                <w:lang w:val="en-GB" w:eastAsia="ja-JP"/>
              </w:rPr>
            </w:pPr>
            <w:ins w:id="15" w:author="Michel COUSQUER" w:date="2019-05-06T14:17:00Z">
              <w:r>
                <w:rPr>
                  <w:rFonts w:ascii="Calibri" w:hAnsi="Calibri" w:cs="Arial"/>
                  <w:sz w:val="18"/>
                  <w:szCs w:val="18"/>
                  <w:lang w:val="en-GB" w:eastAsia="ja-JP"/>
                </w:rPr>
                <w:t>Jorgen R</w:t>
              </w:r>
            </w:ins>
          </w:p>
        </w:tc>
      </w:tr>
      <w:tr w:rsidR="000D3AF5" w:rsidRPr="003D2A21" w14:paraId="6F02918D" w14:textId="77777777" w:rsidTr="008D6363">
        <w:trPr>
          <w:gridAfter w:val="2"/>
          <w:wAfter w:w="10100" w:type="dxa"/>
        </w:trPr>
        <w:tc>
          <w:tcPr>
            <w:tcW w:w="2894" w:type="dxa"/>
            <w:vMerge/>
            <w:vAlign w:val="center"/>
          </w:tcPr>
          <w:p w14:paraId="4349AA13" w14:textId="77777777" w:rsidR="000D3AF5" w:rsidRPr="003D2A21" w:rsidRDefault="000D3AF5" w:rsidP="00DE6601">
            <w:pPr>
              <w:pStyle w:val="Agenda2"/>
              <w:tabs>
                <w:tab w:val="clear" w:pos="1418"/>
                <w:tab w:val="num" w:pos="459"/>
              </w:tabs>
              <w:ind w:left="459" w:hanging="459"/>
              <w:rPr>
                <w:rFonts w:ascii="Calibri" w:hAnsi="Calibri" w:cs="Arial"/>
                <w:sz w:val="18"/>
                <w:szCs w:val="18"/>
              </w:rPr>
            </w:pPr>
          </w:p>
        </w:tc>
        <w:tc>
          <w:tcPr>
            <w:tcW w:w="4680" w:type="dxa"/>
            <w:vAlign w:val="center"/>
          </w:tcPr>
          <w:p w14:paraId="7C0E612F" w14:textId="65D3D222" w:rsidR="000D3AF5" w:rsidRPr="00FF45E2" w:rsidRDefault="000D3AF5" w:rsidP="00DE6601">
            <w:pPr>
              <w:pStyle w:val="Agenda2"/>
              <w:numPr>
                <w:ilvl w:val="2"/>
                <w:numId w:val="1"/>
              </w:numPr>
              <w:ind w:left="606"/>
              <w:rPr>
                <w:rFonts w:ascii="Calibri" w:hAnsi="Calibri" w:cs="Arial"/>
                <w:sz w:val="18"/>
                <w:szCs w:val="18"/>
              </w:rPr>
            </w:pPr>
            <w:r w:rsidRPr="003F2557">
              <w:rPr>
                <w:rFonts w:ascii="Calibri" w:hAnsi="Calibri" w:cs="Arial"/>
                <w:sz w:val="18"/>
                <w:szCs w:val="18"/>
              </w:rPr>
              <w:t>Finish guideline G1133 Marine Signal Lights - Calculation of Luminous Intensity and Range</w:t>
            </w:r>
          </w:p>
        </w:tc>
        <w:tc>
          <w:tcPr>
            <w:tcW w:w="3804" w:type="dxa"/>
            <w:vAlign w:val="center"/>
          </w:tcPr>
          <w:p w14:paraId="4EB33073" w14:textId="748C4F5B" w:rsidR="000D3AF5" w:rsidRPr="00BD0D68" w:rsidRDefault="000D3AF5" w:rsidP="00DE6601">
            <w:pPr>
              <w:pStyle w:val="Agenda2"/>
              <w:numPr>
                <w:ilvl w:val="0"/>
                <w:numId w:val="0"/>
              </w:numPr>
              <w:ind w:left="567" w:hanging="386"/>
              <w:rPr>
                <w:rFonts w:ascii="Calibri" w:hAnsi="Calibri" w:cs="Arial"/>
                <w:sz w:val="18"/>
                <w:szCs w:val="18"/>
              </w:rPr>
            </w:pPr>
            <w:r w:rsidRPr="003F2557">
              <w:rPr>
                <w:rFonts w:ascii="Calibri" w:hAnsi="Calibri" w:cs="Arial"/>
                <w:sz w:val="18"/>
                <w:szCs w:val="18"/>
              </w:rPr>
              <w:t>New Guideline</w:t>
            </w:r>
          </w:p>
        </w:tc>
        <w:tc>
          <w:tcPr>
            <w:tcW w:w="416" w:type="dxa"/>
            <w:shd w:val="clear" w:color="auto" w:fill="auto"/>
            <w:vAlign w:val="center"/>
          </w:tcPr>
          <w:p w14:paraId="4B5686AA" w14:textId="45CD5237" w:rsidR="000D3AF5" w:rsidRDefault="000D3AF5" w:rsidP="00DE6601">
            <w:pPr>
              <w:pStyle w:val="Agenda2"/>
              <w:numPr>
                <w:ilvl w:val="0"/>
                <w:numId w:val="0"/>
              </w:numPr>
              <w:jc w:val="center"/>
              <w:rPr>
                <w:rFonts w:ascii="Calibri" w:hAnsi="Calibri" w:cs="Arial"/>
                <w:sz w:val="18"/>
                <w:szCs w:val="18"/>
              </w:rPr>
            </w:pPr>
            <w:r>
              <w:rPr>
                <w:rFonts w:ascii="Calibri" w:hAnsi="Calibri" w:cs="Arial"/>
                <w:sz w:val="18"/>
                <w:szCs w:val="18"/>
              </w:rPr>
              <w:t>1</w:t>
            </w:r>
          </w:p>
        </w:tc>
        <w:tc>
          <w:tcPr>
            <w:tcW w:w="244" w:type="dxa"/>
            <w:vAlign w:val="center"/>
          </w:tcPr>
          <w:p w14:paraId="51790E42" w14:textId="70D7E111" w:rsidR="000D3AF5" w:rsidRPr="003D2A21" w:rsidRDefault="000D3AF5"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2C24E666" w14:textId="4771B293" w:rsidR="000D3AF5" w:rsidRPr="003D2A21" w:rsidRDefault="002D04B4" w:rsidP="00DE6601">
            <w:pPr>
              <w:jc w:val="center"/>
              <w:rPr>
                <w:rFonts w:ascii="Calibri" w:hAnsi="Calibri" w:cs="Arial"/>
                <w:sz w:val="18"/>
                <w:szCs w:val="18"/>
                <w:lang w:val="en-GB" w:eastAsia="ja-JP"/>
              </w:rPr>
            </w:pPr>
            <w:ins w:id="16" w:author="Michel COUSQUER" w:date="2019-05-06T14:17:00Z">
              <w:r>
                <w:rPr>
                  <w:rFonts w:ascii="Calibri" w:hAnsi="Calibri" w:cs="Arial"/>
                  <w:sz w:val="18"/>
                  <w:szCs w:val="18"/>
                  <w:lang w:val="en-GB" w:eastAsia="ja-JP"/>
                </w:rPr>
                <w:t>+</w:t>
              </w:r>
            </w:ins>
          </w:p>
        </w:tc>
        <w:tc>
          <w:tcPr>
            <w:tcW w:w="283" w:type="dxa"/>
            <w:vAlign w:val="center"/>
          </w:tcPr>
          <w:p w14:paraId="1EA7AA87" w14:textId="6FDC997A" w:rsidR="000D3AF5" w:rsidRPr="003D2A21" w:rsidRDefault="002D04B4" w:rsidP="00DE6601">
            <w:pPr>
              <w:jc w:val="center"/>
              <w:rPr>
                <w:rFonts w:ascii="Calibri" w:hAnsi="Calibri" w:cs="Arial"/>
                <w:sz w:val="18"/>
                <w:szCs w:val="18"/>
                <w:lang w:val="en-GB" w:eastAsia="ja-JP"/>
              </w:rPr>
            </w:pPr>
            <w:ins w:id="17" w:author="Michel COUSQUER" w:date="2019-05-06T14:18:00Z">
              <w:r>
                <w:rPr>
                  <w:rFonts w:ascii="Calibri" w:hAnsi="Calibri" w:cs="Arial"/>
                  <w:sz w:val="18"/>
                  <w:szCs w:val="18"/>
                  <w:lang w:val="en-GB" w:eastAsia="ja-JP"/>
                </w:rPr>
                <w:t>+</w:t>
              </w:r>
            </w:ins>
          </w:p>
        </w:tc>
        <w:tc>
          <w:tcPr>
            <w:tcW w:w="284" w:type="dxa"/>
            <w:vAlign w:val="center"/>
          </w:tcPr>
          <w:p w14:paraId="2145BDDC" w14:textId="77777777" w:rsidR="000D3AF5" w:rsidRPr="003D2A21" w:rsidRDefault="000D3AF5" w:rsidP="00DE6601">
            <w:pPr>
              <w:jc w:val="center"/>
              <w:rPr>
                <w:rFonts w:ascii="Calibri" w:hAnsi="Calibri" w:cs="Arial"/>
                <w:sz w:val="18"/>
                <w:szCs w:val="18"/>
                <w:lang w:val="en-GB" w:eastAsia="ja-JP"/>
              </w:rPr>
            </w:pPr>
          </w:p>
        </w:tc>
        <w:tc>
          <w:tcPr>
            <w:tcW w:w="284" w:type="dxa"/>
            <w:vAlign w:val="center"/>
          </w:tcPr>
          <w:p w14:paraId="0B9158F9" w14:textId="77777777" w:rsidR="000D3AF5" w:rsidRPr="003D2A21" w:rsidRDefault="000D3AF5" w:rsidP="00DE6601">
            <w:pPr>
              <w:jc w:val="center"/>
              <w:rPr>
                <w:rFonts w:ascii="Calibri" w:hAnsi="Calibri" w:cs="Arial"/>
                <w:sz w:val="18"/>
                <w:szCs w:val="18"/>
                <w:lang w:val="en-GB" w:eastAsia="ja-JP"/>
              </w:rPr>
            </w:pPr>
          </w:p>
        </w:tc>
        <w:tc>
          <w:tcPr>
            <w:tcW w:w="284" w:type="dxa"/>
            <w:vAlign w:val="center"/>
          </w:tcPr>
          <w:p w14:paraId="620EF6D6" w14:textId="77777777" w:rsidR="000D3AF5" w:rsidRPr="003D2A21" w:rsidRDefault="000D3AF5" w:rsidP="00DE6601">
            <w:pPr>
              <w:jc w:val="center"/>
              <w:rPr>
                <w:rFonts w:ascii="Calibri" w:hAnsi="Calibri" w:cs="Arial"/>
                <w:sz w:val="18"/>
                <w:szCs w:val="18"/>
                <w:lang w:val="en-GB"/>
              </w:rPr>
            </w:pPr>
          </w:p>
        </w:tc>
        <w:tc>
          <w:tcPr>
            <w:tcW w:w="283" w:type="dxa"/>
            <w:vAlign w:val="center"/>
          </w:tcPr>
          <w:p w14:paraId="73205A4A" w14:textId="77777777" w:rsidR="000D3AF5" w:rsidRPr="003D2A21" w:rsidRDefault="000D3AF5" w:rsidP="00DE6601">
            <w:pPr>
              <w:jc w:val="center"/>
              <w:rPr>
                <w:rFonts w:ascii="Calibri" w:hAnsi="Calibri" w:cs="Arial"/>
                <w:sz w:val="18"/>
                <w:szCs w:val="18"/>
                <w:lang w:val="en-GB"/>
              </w:rPr>
            </w:pPr>
          </w:p>
        </w:tc>
        <w:tc>
          <w:tcPr>
            <w:tcW w:w="994" w:type="dxa"/>
            <w:shd w:val="clear" w:color="auto" w:fill="00CC00"/>
            <w:vAlign w:val="center"/>
          </w:tcPr>
          <w:p w14:paraId="3B34ADF6" w14:textId="4E8446CF" w:rsidR="000D3AF5" w:rsidRPr="003D2A21" w:rsidRDefault="000D3AF5" w:rsidP="00DE6601">
            <w:pPr>
              <w:ind w:left="85"/>
              <w:rPr>
                <w:rFonts w:ascii="Calibri" w:hAnsi="Calibri" w:cs="Arial"/>
                <w:sz w:val="18"/>
                <w:szCs w:val="18"/>
                <w:lang w:val="en-GB" w:eastAsia="ja-JP"/>
              </w:rPr>
            </w:pPr>
            <w:r>
              <w:rPr>
                <w:rFonts w:ascii="Calibri" w:hAnsi="Calibri" w:cs="Arial"/>
                <w:sz w:val="18"/>
                <w:szCs w:val="18"/>
                <w:lang w:val="en-GB" w:eastAsia="ja-JP"/>
              </w:rPr>
              <w:t>Alwyn W</w:t>
            </w:r>
          </w:p>
        </w:tc>
      </w:tr>
      <w:tr w:rsidR="000D3AF5" w:rsidRPr="003D2A21" w14:paraId="40FDC528" w14:textId="77777777" w:rsidTr="008D6363">
        <w:trPr>
          <w:gridAfter w:val="2"/>
          <w:wAfter w:w="10100" w:type="dxa"/>
        </w:trPr>
        <w:tc>
          <w:tcPr>
            <w:tcW w:w="2894" w:type="dxa"/>
            <w:vMerge/>
            <w:vAlign w:val="center"/>
          </w:tcPr>
          <w:p w14:paraId="5D9EC24C" w14:textId="77777777" w:rsidR="000D3AF5" w:rsidRPr="003D2A21" w:rsidRDefault="000D3AF5" w:rsidP="00DE6601">
            <w:pPr>
              <w:pStyle w:val="Agenda2"/>
              <w:tabs>
                <w:tab w:val="clear" w:pos="1418"/>
                <w:tab w:val="num" w:pos="459"/>
              </w:tabs>
              <w:ind w:left="459" w:hanging="459"/>
              <w:rPr>
                <w:rFonts w:ascii="Calibri" w:hAnsi="Calibri" w:cs="Arial"/>
                <w:sz w:val="18"/>
                <w:szCs w:val="18"/>
              </w:rPr>
            </w:pPr>
          </w:p>
        </w:tc>
        <w:tc>
          <w:tcPr>
            <w:tcW w:w="4680" w:type="dxa"/>
            <w:vAlign w:val="center"/>
          </w:tcPr>
          <w:p w14:paraId="2E90BF3E" w14:textId="3FFA0865" w:rsidR="000D3AF5" w:rsidRPr="003F2557" w:rsidRDefault="000D3AF5" w:rsidP="000D3AF5">
            <w:pPr>
              <w:pStyle w:val="Agenda2"/>
              <w:numPr>
                <w:ilvl w:val="2"/>
                <w:numId w:val="1"/>
              </w:numPr>
              <w:ind w:left="606"/>
              <w:rPr>
                <w:rFonts w:ascii="Calibri" w:hAnsi="Calibri" w:cs="Arial"/>
                <w:sz w:val="18"/>
                <w:szCs w:val="18"/>
              </w:rPr>
            </w:pPr>
            <w:r>
              <w:rPr>
                <w:rFonts w:ascii="Calibri" w:hAnsi="Calibri" w:cs="Arial"/>
                <w:sz w:val="18"/>
                <w:szCs w:val="18"/>
              </w:rPr>
              <w:t>Update Guideline 1041 on Sector Lights</w:t>
            </w:r>
          </w:p>
        </w:tc>
        <w:tc>
          <w:tcPr>
            <w:tcW w:w="3804" w:type="dxa"/>
            <w:vAlign w:val="center"/>
          </w:tcPr>
          <w:p w14:paraId="02057B01" w14:textId="63BDA637" w:rsidR="000D3AF5" w:rsidRPr="003F2557" w:rsidRDefault="000D3AF5" w:rsidP="00DE6601">
            <w:pPr>
              <w:pStyle w:val="Agenda2"/>
              <w:numPr>
                <w:ilvl w:val="0"/>
                <w:numId w:val="0"/>
              </w:numPr>
              <w:ind w:left="567" w:hanging="386"/>
              <w:rPr>
                <w:rFonts w:ascii="Calibri" w:hAnsi="Calibri" w:cs="Arial"/>
                <w:sz w:val="18"/>
                <w:szCs w:val="18"/>
              </w:rPr>
            </w:pPr>
            <w:r>
              <w:rPr>
                <w:rFonts w:ascii="Calibri" w:hAnsi="Calibri" w:cs="Arial"/>
                <w:sz w:val="18"/>
                <w:szCs w:val="18"/>
              </w:rPr>
              <w:t xml:space="preserve">Update </w:t>
            </w:r>
          </w:p>
        </w:tc>
        <w:tc>
          <w:tcPr>
            <w:tcW w:w="416" w:type="dxa"/>
            <w:shd w:val="clear" w:color="auto" w:fill="auto"/>
            <w:vAlign w:val="center"/>
          </w:tcPr>
          <w:p w14:paraId="274C81CC" w14:textId="7D9E6EBC" w:rsidR="000D3AF5" w:rsidRDefault="000D3AF5" w:rsidP="00DE6601">
            <w:pPr>
              <w:pStyle w:val="Agenda2"/>
              <w:numPr>
                <w:ilvl w:val="0"/>
                <w:numId w:val="0"/>
              </w:numPr>
              <w:jc w:val="center"/>
              <w:rPr>
                <w:rFonts w:ascii="Calibri" w:hAnsi="Calibri" w:cs="Arial"/>
                <w:sz w:val="18"/>
                <w:szCs w:val="18"/>
              </w:rPr>
            </w:pPr>
            <w:r>
              <w:rPr>
                <w:rFonts w:ascii="Calibri" w:hAnsi="Calibri" w:cs="Arial"/>
                <w:sz w:val="18"/>
                <w:szCs w:val="18"/>
              </w:rPr>
              <w:t>1</w:t>
            </w:r>
          </w:p>
        </w:tc>
        <w:tc>
          <w:tcPr>
            <w:tcW w:w="244" w:type="dxa"/>
            <w:vAlign w:val="center"/>
          </w:tcPr>
          <w:p w14:paraId="3D1C3DF0" w14:textId="77777777" w:rsidR="000D3AF5" w:rsidRDefault="000D3AF5" w:rsidP="00DE6601">
            <w:pPr>
              <w:jc w:val="center"/>
              <w:rPr>
                <w:rFonts w:ascii="Calibri" w:hAnsi="Calibri" w:cs="Arial"/>
                <w:sz w:val="18"/>
                <w:szCs w:val="18"/>
                <w:lang w:val="en-GB" w:eastAsia="ja-JP"/>
              </w:rPr>
            </w:pPr>
          </w:p>
        </w:tc>
        <w:tc>
          <w:tcPr>
            <w:tcW w:w="284" w:type="dxa"/>
            <w:vAlign w:val="center"/>
          </w:tcPr>
          <w:p w14:paraId="7F80EDF6" w14:textId="420B0B92" w:rsidR="000D3AF5" w:rsidRDefault="000D3AF5"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3" w:type="dxa"/>
            <w:vAlign w:val="center"/>
          </w:tcPr>
          <w:p w14:paraId="1035E50A" w14:textId="3CC7C1D2" w:rsidR="000D3AF5" w:rsidRPr="003D2A21" w:rsidRDefault="000D3AF5"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7EA06F0B" w14:textId="7CF8C29F" w:rsidR="000D3AF5" w:rsidRPr="003D2A21" w:rsidRDefault="002D04B4" w:rsidP="00DE6601">
            <w:pPr>
              <w:jc w:val="center"/>
              <w:rPr>
                <w:rFonts w:ascii="Calibri" w:hAnsi="Calibri" w:cs="Arial"/>
                <w:sz w:val="18"/>
                <w:szCs w:val="18"/>
                <w:lang w:val="en-GB" w:eastAsia="ja-JP"/>
              </w:rPr>
            </w:pPr>
            <w:ins w:id="18" w:author="Michel COUSQUER" w:date="2019-05-06T14:18:00Z">
              <w:r>
                <w:rPr>
                  <w:rFonts w:ascii="Calibri" w:hAnsi="Calibri" w:cs="Arial"/>
                  <w:sz w:val="18"/>
                  <w:szCs w:val="18"/>
                  <w:lang w:val="en-GB" w:eastAsia="ja-JP"/>
                </w:rPr>
                <w:t>+</w:t>
              </w:r>
            </w:ins>
            <w:bookmarkStart w:id="19" w:name="_GoBack"/>
            <w:bookmarkEnd w:id="19"/>
          </w:p>
        </w:tc>
        <w:tc>
          <w:tcPr>
            <w:tcW w:w="284" w:type="dxa"/>
            <w:vAlign w:val="center"/>
          </w:tcPr>
          <w:p w14:paraId="6BD104F6" w14:textId="77777777" w:rsidR="000D3AF5" w:rsidRPr="003D2A21" w:rsidRDefault="000D3AF5" w:rsidP="00DE6601">
            <w:pPr>
              <w:jc w:val="center"/>
              <w:rPr>
                <w:rFonts w:ascii="Calibri" w:hAnsi="Calibri" w:cs="Arial"/>
                <w:sz w:val="18"/>
                <w:szCs w:val="18"/>
                <w:lang w:val="en-GB" w:eastAsia="ja-JP"/>
              </w:rPr>
            </w:pPr>
          </w:p>
        </w:tc>
        <w:tc>
          <w:tcPr>
            <w:tcW w:w="284" w:type="dxa"/>
            <w:vAlign w:val="center"/>
          </w:tcPr>
          <w:p w14:paraId="4CB836E5" w14:textId="77777777" w:rsidR="000D3AF5" w:rsidRPr="003D2A21" w:rsidRDefault="000D3AF5" w:rsidP="00DE6601">
            <w:pPr>
              <w:jc w:val="center"/>
              <w:rPr>
                <w:rFonts w:ascii="Calibri" w:hAnsi="Calibri" w:cs="Arial"/>
                <w:sz w:val="18"/>
                <w:szCs w:val="18"/>
                <w:lang w:val="en-GB"/>
              </w:rPr>
            </w:pPr>
          </w:p>
        </w:tc>
        <w:tc>
          <w:tcPr>
            <w:tcW w:w="283" w:type="dxa"/>
            <w:vAlign w:val="center"/>
          </w:tcPr>
          <w:p w14:paraId="521ECDD3" w14:textId="77777777" w:rsidR="000D3AF5" w:rsidRPr="003D2A21" w:rsidRDefault="000D3AF5" w:rsidP="00DE6601">
            <w:pPr>
              <w:jc w:val="center"/>
              <w:rPr>
                <w:rFonts w:ascii="Calibri" w:hAnsi="Calibri" w:cs="Arial"/>
                <w:sz w:val="18"/>
                <w:szCs w:val="18"/>
                <w:lang w:val="en-GB"/>
              </w:rPr>
            </w:pPr>
          </w:p>
        </w:tc>
        <w:tc>
          <w:tcPr>
            <w:tcW w:w="994" w:type="dxa"/>
            <w:shd w:val="clear" w:color="auto" w:fill="00CC00"/>
            <w:vAlign w:val="center"/>
          </w:tcPr>
          <w:p w14:paraId="02CB014E" w14:textId="77777777" w:rsidR="000D3AF5" w:rsidRDefault="000D3AF5" w:rsidP="00DE6601">
            <w:pPr>
              <w:ind w:left="85"/>
              <w:rPr>
                <w:rFonts w:ascii="Calibri" w:hAnsi="Calibri" w:cs="Arial"/>
                <w:sz w:val="18"/>
                <w:szCs w:val="18"/>
                <w:lang w:val="en-GB" w:eastAsia="ja-JP"/>
              </w:rPr>
            </w:pPr>
          </w:p>
        </w:tc>
      </w:tr>
      <w:tr w:rsidR="00DE6601" w:rsidRPr="003D2A21" w14:paraId="5F03F416" w14:textId="77777777" w:rsidTr="00B568B1">
        <w:trPr>
          <w:gridAfter w:val="2"/>
          <w:wAfter w:w="10100" w:type="dxa"/>
          <w:trHeight w:val="616"/>
        </w:trPr>
        <w:tc>
          <w:tcPr>
            <w:tcW w:w="2894" w:type="dxa"/>
            <w:vMerge w:val="restart"/>
            <w:vAlign w:val="center"/>
          </w:tcPr>
          <w:p w14:paraId="68DCF6A9" w14:textId="77777777" w:rsidR="00DE6601" w:rsidRPr="003D2A21" w:rsidRDefault="00DE6601" w:rsidP="00DE6601">
            <w:pPr>
              <w:pStyle w:val="Agenda2"/>
              <w:tabs>
                <w:tab w:val="clear" w:pos="1418"/>
                <w:tab w:val="num" w:pos="459"/>
              </w:tabs>
              <w:ind w:left="459" w:hanging="459"/>
              <w:rPr>
                <w:rFonts w:ascii="Calibri" w:hAnsi="Calibri" w:cs="Arial"/>
                <w:sz w:val="18"/>
                <w:szCs w:val="18"/>
              </w:rPr>
            </w:pPr>
            <w:r w:rsidRPr="00CE3AF1">
              <w:rPr>
                <w:rFonts w:ascii="Calibri" w:hAnsi="Calibri" w:cs="Arial"/>
                <w:sz w:val="18"/>
                <w:szCs w:val="18"/>
              </w:rPr>
              <w:t>Design, Implementation &amp; Maintenance</w:t>
            </w:r>
          </w:p>
        </w:tc>
        <w:tc>
          <w:tcPr>
            <w:tcW w:w="4680" w:type="dxa"/>
            <w:vAlign w:val="center"/>
          </w:tcPr>
          <w:p w14:paraId="7FEFB112" w14:textId="77777777" w:rsidR="00DE6601" w:rsidRPr="00FF45E2" w:rsidRDefault="00DE6601" w:rsidP="00DE6601">
            <w:pPr>
              <w:pStyle w:val="Agenda2"/>
              <w:numPr>
                <w:ilvl w:val="2"/>
                <w:numId w:val="1"/>
              </w:numPr>
              <w:ind w:left="606"/>
              <w:rPr>
                <w:rFonts w:ascii="Calibri" w:hAnsi="Calibri" w:cs="Arial"/>
                <w:sz w:val="18"/>
                <w:szCs w:val="18"/>
              </w:rPr>
            </w:pPr>
            <w:r w:rsidRPr="00FF45E2">
              <w:rPr>
                <w:rFonts w:ascii="Calibri" w:hAnsi="Calibri" w:cs="Arial"/>
                <w:sz w:val="18"/>
                <w:szCs w:val="18"/>
              </w:rPr>
              <w:t>Develop guidance to identify appropriate standards for AtoN equipment with extreme environmental conditions. Humidity, temperature, enclosure ratings, UV etc)  Also including peak intensity specification for  LED  AtoN,  batteries,  optic  service  factor,  thermal  cap,  etc. </w:t>
            </w:r>
          </w:p>
        </w:tc>
        <w:tc>
          <w:tcPr>
            <w:tcW w:w="3804" w:type="dxa"/>
            <w:tcBorders>
              <w:top w:val="single" w:sz="4" w:space="0" w:color="auto"/>
              <w:left w:val="single" w:sz="4" w:space="0" w:color="auto"/>
              <w:bottom w:val="single" w:sz="4" w:space="0" w:color="auto"/>
              <w:right w:val="single" w:sz="4" w:space="0" w:color="auto"/>
            </w:tcBorders>
            <w:shd w:val="clear" w:color="auto" w:fill="auto"/>
            <w:vAlign w:val="center"/>
          </w:tcPr>
          <w:p w14:paraId="2968ED29" w14:textId="77777777" w:rsidR="00DE6601" w:rsidRPr="00C7011A" w:rsidRDefault="00DE6601" w:rsidP="00DE6601">
            <w:pPr>
              <w:pStyle w:val="Agenda2"/>
              <w:numPr>
                <w:ilvl w:val="0"/>
                <w:numId w:val="0"/>
              </w:numPr>
              <w:ind w:left="567" w:hanging="386"/>
              <w:rPr>
                <w:rFonts w:ascii="Calibri" w:hAnsi="Calibri" w:cs="Arial"/>
                <w:sz w:val="18"/>
                <w:szCs w:val="18"/>
              </w:rPr>
            </w:pPr>
            <w:r w:rsidRPr="00C7011A">
              <w:rPr>
                <w:rFonts w:ascii="Calibri" w:hAnsi="Calibri" w:cs="Arial"/>
                <w:sz w:val="18"/>
                <w:szCs w:val="18"/>
              </w:rPr>
              <w:t>New Guideline</w:t>
            </w:r>
          </w:p>
        </w:tc>
        <w:tc>
          <w:tcPr>
            <w:tcW w:w="416" w:type="dxa"/>
            <w:shd w:val="clear" w:color="auto" w:fill="auto"/>
            <w:vAlign w:val="center"/>
          </w:tcPr>
          <w:p w14:paraId="395F0DD8" w14:textId="77777777" w:rsidR="00DE6601" w:rsidRPr="003D2A21" w:rsidRDefault="00DE6601" w:rsidP="00DE6601">
            <w:pPr>
              <w:pStyle w:val="Agenda2"/>
              <w:numPr>
                <w:ilvl w:val="0"/>
                <w:numId w:val="0"/>
              </w:numPr>
              <w:jc w:val="center"/>
              <w:rPr>
                <w:rFonts w:ascii="Calibri" w:hAnsi="Calibri" w:cs="Arial"/>
                <w:sz w:val="18"/>
                <w:szCs w:val="18"/>
              </w:rPr>
            </w:pPr>
            <w:r>
              <w:rPr>
                <w:rFonts w:ascii="Calibri" w:hAnsi="Calibri" w:cs="Arial"/>
                <w:sz w:val="18"/>
                <w:szCs w:val="18"/>
              </w:rPr>
              <w:t>2/1</w:t>
            </w:r>
          </w:p>
        </w:tc>
        <w:tc>
          <w:tcPr>
            <w:tcW w:w="244" w:type="dxa"/>
            <w:vAlign w:val="center"/>
          </w:tcPr>
          <w:p w14:paraId="0EA2EA0B" w14:textId="77777777" w:rsidR="00DE6601" w:rsidRPr="003D2A21" w:rsidRDefault="00DE6601" w:rsidP="00DE6601">
            <w:pPr>
              <w:jc w:val="center"/>
              <w:rPr>
                <w:rFonts w:ascii="Calibri" w:hAnsi="Calibri" w:cs="Arial"/>
                <w:sz w:val="18"/>
                <w:szCs w:val="18"/>
                <w:lang w:val="en-GB"/>
              </w:rPr>
            </w:pPr>
          </w:p>
        </w:tc>
        <w:tc>
          <w:tcPr>
            <w:tcW w:w="284" w:type="dxa"/>
            <w:vAlign w:val="center"/>
          </w:tcPr>
          <w:p w14:paraId="1AF961EB" w14:textId="77777777" w:rsidR="00DE6601" w:rsidRPr="003D2A21" w:rsidRDefault="00DE6601" w:rsidP="00DE6601">
            <w:pPr>
              <w:jc w:val="center"/>
              <w:rPr>
                <w:rFonts w:ascii="Calibri" w:hAnsi="Calibri" w:cs="Arial"/>
                <w:sz w:val="18"/>
                <w:szCs w:val="18"/>
                <w:lang w:val="en-GB"/>
              </w:rPr>
            </w:pPr>
          </w:p>
        </w:tc>
        <w:tc>
          <w:tcPr>
            <w:tcW w:w="283" w:type="dxa"/>
            <w:vAlign w:val="center"/>
          </w:tcPr>
          <w:p w14:paraId="6C2E3781" w14:textId="7C314A98" w:rsidR="00DE6601" w:rsidRPr="003D2A21" w:rsidRDefault="00DE6601"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4414467A" w14:textId="0A07B650" w:rsidR="00DE6601" w:rsidRPr="003D2A21" w:rsidRDefault="00DE6601"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58E07E7A" w14:textId="64E9CFBC"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3760E517" w14:textId="78D353BB"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1B4163DF" w14:textId="5E403779"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994" w:type="dxa"/>
            <w:shd w:val="clear" w:color="auto" w:fill="00CC00"/>
            <w:vAlign w:val="center"/>
          </w:tcPr>
          <w:p w14:paraId="36A1248D" w14:textId="77777777" w:rsidR="00DE6601" w:rsidRPr="003D2A21" w:rsidRDefault="00DE6601" w:rsidP="00DE6601">
            <w:pPr>
              <w:ind w:left="85"/>
              <w:rPr>
                <w:rFonts w:ascii="Calibri" w:hAnsi="Calibri" w:cs="Arial"/>
                <w:sz w:val="18"/>
                <w:szCs w:val="18"/>
                <w:lang w:val="en-GB" w:eastAsia="ja-JP"/>
              </w:rPr>
            </w:pPr>
          </w:p>
        </w:tc>
      </w:tr>
      <w:tr w:rsidR="001611B5" w:rsidRPr="003D2A21" w14:paraId="1881E42A" w14:textId="77777777" w:rsidTr="00B568B1">
        <w:trPr>
          <w:gridAfter w:val="2"/>
          <w:wAfter w:w="10100" w:type="dxa"/>
          <w:trHeight w:val="616"/>
        </w:trPr>
        <w:tc>
          <w:tcPr>
            <w:tcW w:w="2894" w:type="dxa"/>
            <w:vMerge/>
            <w:vAlign w:val="center"/>
          </w:tcPr>
          <w:p w14:paraId="35B7D90B" w14:textId="77777777" w:rsidR="001611B5" w:rsidRPr="00CE3AF1" w:rsidRDefault="001611B5" w:rsidP="001611B5">
            <w:pPr>
              <w:pStyle w:val="Agenda2"/>
              <w:tabs>
                <w:tab w:val="clear" w:pos="1418"/>
                <w:tab w:val="num" w:pos="459"/>
              </w:tabs>
              <w:ind w:left="459" w:hanging="459"/>
              <w:rPr>
                <w:rFonts w:ascii="Calibri" w:hAnsi="Calibri" w:cs="Arial"/>
                <w:sz w:val="18"/>
                <w:szCs w:val="18"/>
              </w:rPr>
            </w:pPr>
          </w:p>
        </w:tc>
        <w:tc>
          <w:tcPr>
            <w:tcW w:w="4680" w:type="dxa"/>
            <w:vAlign w:val="center"/>
          </w:tcPr>
          <w:p w14:paraId="690E47CC" w14:textId="4957C1CB" w:rsidR="001611B5" w:rsidRPr="00FF45E2" w:rsidRDefault="001611B5" w:rsidP="001611B5">
            <w:pPr>
              <w:pStyle w:val="Agenda2"/>
              <w:numPr>
                <w:ilvl w:val="2"/>
                <w:numId w:val="1"/>
              </w:numPr>
              <w:ind w:left="606"/>
              <w:rPr>
                <w:rFonts w:ascii="Calibri" w:hAnsi="Calibri" w:cs="Arial"/>
                <w:sz w:val="18"/>
                <w:szCs w:val="18"/>
              </w:rPr>
            </w:pPr>
            <w:r w:rsidRPr="00FF45E2">
              <w:rPr>
                <w:rFonts w:ascii="Calibri" w:hAnsi="Calibri" w:cs="Arial"/>
                <w:sz w:val="18"/>
                <w:szCs w:val="18"/>
              </w:rPr>
              <w:t>Complete guidance on</w:t>
            </w:r>
            <w:r>
              <w:rPr>
                <w:rFonts w:ascii="Calibri" w:hAnsi="Calibri" w:cs="Arial"/>
                <w:sz w:val="18"/>
                <w:szCs w:val="18"/>
              </w:rPr>
              <w:t xml:space="preserve"> Maintenance of AtoN structures</w:t>
            </w:r>
          </w:p>
        </w:tc>
        <w:tc>
          <w:tcPr>
            <w:tcW w:w="3804" w:type="dxa"/>
            <w:tcBorders>
              <w:top w:val="nil"/>
              <w:left w:val="single" w:sz="4" w:space="0" w:color="auto"/>
              <w:bottom w:val="single" w:sz="4" w:space="0" w:color="auto"/>
              <w:right w:val="single" w:sz="4" w:space="0" w:color="auto"/>
            </w:tcBorders>
            <w:shd w:val="clear" w:color="auto" w:fill="auto"/>
            <w:vAlign w:val="center"/>
          </w:tcPr>
          <w:p w14:paraId="63E53DEA" w14:textId="77777777" w:rsidR="001611B5" w:rsidRPr="00C7011A" w:rsidRDefault="001611B5" w:rsidP="001611B5">
            <w:pPr>
              <w:pStyle w:val="Agenda2"/>
              <w:numPr>
                <w:ilvl w:val="0"/>
                <w:numId w:val="0"/>
              </w:numPr>
              <w:ind w:left="567" w:hanging="386"/>
              <w:rPr>
                <w:rFonts w:ascii="Calibri" w:hAnsi="Calibri" w:cs="Arial"/>
                <w:sz w:val="18"/>
                <w:szCs w:val="18"/>
              </w:rPr>
            </w:pPr>
            <w:r w:rsidRPr="00C7011A">
              <w:rPr>
                <w:rFonts w:ascii="Calibri" w:hAnsi="Calibri" w:cs="Arial"/>
                <w:sz w:val="18"/>
                <w:szCs w:val="18"/>
              </w:rPr>
              <w:t>New Guideline</w:t>
            </w:r>
          </w:p>
        </w:tc>
        <w:tc>
          <w:tcPr>
            <w:tcW w:w="416" w:type="dxa"/>
            <w:shd w:val="clear" w:color="auto" w:fill="auto"/>
            <w:vAlign w:val="center"/>
          </w:tcPr>
          <w:p w14:paraId="6C852DEB" w14:textId="77777777" w:rsidR="001611B5" w:rsidRPr="003D2A21" w:rsidRDefault="001611B5" w:rsidP="001611B5">
            <w:pPr>
              <w:pStyle w:val="Agenda2"/>
              <w:numPr>
                <w:ilvl w:val="0"/>
                <w:numId w:val="0"/>
              </w:numPr>
              <w:jc w:val="center"/>
              <w:rPr>
                <w:rFonts w:ascii="Calibri" w:hAnsi="Calibri" w:cs="Arial"/>
                <w:sz w:val="18"/>
                <w:szCs w:val="18"/>
              </w:rPr>
            </w:pPr>
            <w:r>
              <w:rPr>
                <w:rFonts w:ascii="Calibri" w:hAnsi="Calibri" w:cs="Arial"/>
                <w:sz w:val="18"/>
                <w:szCs w:val="18"/>
              </w:rPr>
              <w:t>2</w:t>
            </w:r>
          </w:p>
        </w:tc>
        <w:tc>
          <w:tcPr>
            <w:tcW w:w="244" w:type="dxa"/>
            <w:vAlign w:val="center"/>
          </w:tcPr>
          <w:p w14:paraId="4C3F9080" w14:textId="2D3AE889"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3D97495B" w14:textId="47F798AD"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6FE5ED24" w14:textId="00A8F493" w:rsidR="001611B5" w:rsidRPr="003D2A21" w:rsidRDefault="001611B5" w:rsidP="001611B5">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62C76A0C" w14:textId="6CBB6911" w:rsidR="001611B5" w:rsidRPr="003D2A21" w:rsidRDefault="001611B5" w:rsidP="001611B5">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173C44D3" w14:textId="67643720"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7E290CCB" w14:textId="77777777" w:rsidR="001611B5" w:rsidRPr="003D2A21" w:rsidRDefault="001611B5" w:rsidP="001611B5">
            <w:pPr>
              <w:jc w:val="center"/>
              <w:rPr>
                <w:rFonts w:ascii="Calibri" w:hAnsi="Calibri" w:cs="Arial"/>
                <w:sz w:val="18"/>
                <w:szCs w:val="18"/>
                <w:lang w:val="en-GB"/>
              </w:rPr>
            </w:pPr>
          </w:p>
        </w:tc>
        <w:tc>
          <w:tcPr>
            <w:tcW w:w="283" w:type="dxa"/>
            <w:vAlign w:val="center"/>
          </w:tcPr>
          <w:p w14:paraId="07DCC627" w14:textId="77777777" w:rsidR="001611B5" w:rsidRPr="003D2A21" w:rsidRDefault="001611B5" w:rsidP="001611B5">
            <w:pPr>
              <w:jc w:val="center"/>
              <w:rPr>
                <w:rFonts w:ascii="Calibri" w:hAnsi="Calibri" w:cs="Arial"/>
                <w:sz w:val="18"/>
                <w:szCs w:val="18"/>
                <w:lang w:val="en-GB"/>
              </w:rPr>
            </w:pPr>
          </w:p>
        </w:tc>
        <w:tc>
          <w:tcPr>
            <w:tcW w:w="994" w:type="dxa"/>
            <w:shd w:val="clear" w:color="auto" w:fill="00CC00"/>
            <w:vAlign w:val="center"/>
          </w:tcPr>
          <w:p w14:paraId="3BAA8A21" w14:textId="434141AD" w:rsidR="001611B5" w:rsidRPr="007C79CE" w:rsidRDefault="001611B5" w:rsidP="001611B5">
            <w:pPr>
              <w:ind w:left="85"/>
              <w:rPr>
                <w:rFonts w:ascii="Calibri" w:hAnsi="Calibri" w:cs="Arial"/>
                <w:sz w:val="18"/>
                <w:szCs w:val="18"/>
                <w:lang w:val="en-GB" w:eastAsia="ja-JP"/>
                <w:rPrChange w:id="20" w:author="Michel COUSQUER" w:date="2019-05-06T14:03:00Z">
                  <w:rPr>
                    <w:rFonts w:ascii="Calibri" w:hAnsi="Calibri" w:cs="Arial"/>
                    <w:sz w:val="18"/>
                    <w:szCs w:val="18"/>
                    <w:lang w:val="en-GB" w:eastAsia="ja-JP"/>
                  </w:rPr>
                </w:rPrChange>
              </w:rPr>
            </w:pPr>
            <w:ins w:id="21" w:author="Michel COUSQUER" w:date="2019-03-21T15:39:00Z">
              <w:r w:rsidRPr="007C79CE">
                <w:rPr>
                  <w:rFonts w:ascii="Calibri" w:hAnsi="Calibri" w:cs="Arial"/>
                  <w:sz w:val="18"/>
                  <w:szCs w:val="18"/>
                  <w:lang w:val="en-GB" w:eastAsia="ja-JP"/>
                  <w:rPrChange w:id="22" w:author="Michel COUSQUER" w:date="2019-05-06T14:03:00Z">
                    <w:rPr>
                      <w:rFonts w:ascii="Calibri" w:hAnsi="Calibri" w:cs="Arial"/>
                      <w:sz w:val="18"/>
                      <w:szCs w:val="18"/>
                      <w:highlight w:val="yellow"/>
                      <w:lang w:val="en-GB" w:eastAsia="ja-JP"/>
                    </w:rPr>
                  </w:rPrChange>
                </w:rPr>
                <w:t>Draft complete</w:t>
              </w:r>
            </w:ins>
          </w:p>
        </w:tc>
      </w:tr>
      <w:tr w:rsidR="001611B5" w:rsidRPr="003D2A21" w14:paraId="6A8C8547" w14:textId="77777777" w:rsidTr="00B568B1">
        <w:trPr>
          <w:gridAfter w:val="2"/>
          <w:wAfter w:w="10100" w:type="dxa"/>
          <w:trHeight w:val="616"/>
        </w:trPr>
        <w:tc>
          <w:tcPr>
            <w:tcW w:w="2894" w:type="dxa"/>
            <w:vMerge/>
            <w:vAlign w:val="center"/>
          </w:tcPr>
          <w:p w14:paraId="4A1AE05F" w14:textId="77777777" w:rsidR="001611B5" w:rsidRPr="00CE3AF1" w:rsidRDefault="001611B5" w:rsidP="001611B5">
            <w:pPr>
              <w:pStyle w:val="Agenda2"/>
              <w:rPr>
                <w:rFonts w:ascii="Calibri" w:hAnsi="Calibri" w:cs="Arial"/>
                <w:sz w:val="18"/>
                <w:szCs w:val="18"/>
              </w:rPr>
            </w:pPr>
          </w:p>
        </w:tc>
        <w:tc>
          <w:tcPr>
            <w:tcW w:w="4680" w:type="dxa"/>
            <w:vAlign w:val="center"/>
          </w:tcPr>
          <w:p w14:paraId="041E706F" w14:textId="580B75B0" w:rsidR="001611B5" w:rsidRPr="00FF45E2" w:rsidRDefault="001611B5" w:rsidP="001611B5">
            <w:pPr>
              <w:pStyle w:val="Agenda2"/>
              <w:numPr>
                <w:ilvl w:val="2"/>
                <w:numId w:val="1"/>
              </w:numPr>
              <w:ind w:left="606"/>
              <w:rPr>
                <w:rFonts w:ascii="Calibri" w:hAnsi="Calibri" w:cs="Arial"/>
                <w:sz w:val="18"/>
                <w:szCs w:val="18"/>
              </w:rPr>
            </w:pPr>
            <w:r w:rsidRPr="00FF45E2">
              <w:rPr>
                <w:rFonts w:ascii="Calibri" w:hAnsi="Calibri" w:cs="Arial"/>
                <w:sz w:val="18"/>
                <w:szCs w:val="18"/>
              </w:rPr>
              <w:t>Develop Guideline on Tida</w:t>
            </w:r>
            <w:r>
              <w:rPr>
                <w:rFonts w:ascii="Calibri" w:hAnsi="Calibri" w:cs="Arial"/>
                <w:sz w:val="18"/>
                <w:szCs w:val="18"/>
              </w:rPr>
              <w:t>l flow data capture and display</w:t>
            </w:r>
          </w:p>
        </w:tc>
        <w:tc>
          <w:tcPr>
            <w:tcW w:w="3804" w:type="dxa"/>
            <w:tcBorders>
              <w:top w:val="nil"/>
              <w:left w:val="single" w:sz="4" w:space="0" w:color="auto"/>
              <w:bottom w:val="single" w:sz="4" w:space="0" w:color="auto"/>
              <w:right w:val="single" w:sz="4" w:space="0" w:color="auto"/>
            </w:tcBorders>
            <w:shd w:val="clear" w:color="auto" w:fill="auto"/>
            <w:vAlign w:val="center"/>
          </w:tcPr>
          <w:p w14:paraId="1ECC1696" w14:textId="6C808623" w:rsidR="001611B5" w:rsidRPr="00C7011A" w:rsidRDefault="001611B5" w:rsidP="001611B5">
            <w:pPr>
              <w:pStyle w:val="Agenda2"/>
              <w:numPr>
                <w:ilvl w:val="0"/>
                <w:numId w:val="0"/>
              </w:numPr>
              <w:ind w:left="567" w:hanging="386"/>
              <w:rPr>
                <w:rFonts w:ascii="Calibri" w:hAnsi="Calibri" w:cs="Arial"/>
                <w:sz w:val="18"/>
                <w:szCs w:val="18"/>
              </w:rPr>
            </w:pPr>
            <w:r w:rsidRPr="00C7011A">
              <w:rPr>
                <w:rFonts w:ascii="Calibri" w:hAnsi="Calibri" w:cs="Arial"/>
                <w:sz w:val="18"/>
                <w:szCs w:val="18"/>
              </w:rPr>
              <w:t>New Guideline</w:t>
            </w:r>
            <w:r>
              <w:rPr>
                <w:rFonts w:ascii="Calibri" w:hAnsi="Calibri" w:cs="Arial"/>
                <w:sz w:val="18"/>
                <w:szCs w:val="18"/>
              </w:rPr>
              <w:t xml:space="preserve"> in conjunction with ARM</w:t>
            </w:r>
          </w:p>
        </w:tc>
        <w:tc>
          <w:tcPr>
            <w:tcW w:w="416" w:type="dxa"/>
            <w:shd w:val="clear" w:color="auto" w:fill="auto"/>
            <w:vAlign w:val="center"/>
          </w:tcPr>
          <w:p w14:paraId="168B3E2E" w14:textId="77777777" w:rsidR="001611B5" w:rsidRPr="003D2A21" w:rsidRDefault="001611B5" w:rsidP="001611B5">
            <w:pPr>
              <w:pStyle w:val="Agenda2"/>
              <w:numPr>
                <w:ilvl w:val="0"/>
                <w:numId w:val="0"/>
              </w:numPr>
              <w:jc w:val="center"/>
              <w:rPr>
                <w:rFonts w:ascii="Calibri" w:hAnsi="Calibri" w:cs="Arial"/>
                <w:sz w:val="18"/>
                <w:szCs w:val="18"/>
              </w:rPr>
            </w:pPr>
            <w:r>
              <w:rPr>
                <w:rFonts w:ascii="Calibri" w:hAnsi="Calibri" w:cs="Arial"/>
                <w:sz w:val="18"/>
                <w:szCs w:val="18"/>
              </w:rPr>
              <w:t>2</w:t>
            </w:r>
          </w:p>
        </w:tc>
        <w:tc>
          <w:tcPr>
            <w:tcW w:w="244" w:type="dxa"/>
            <w:vAlign w:val="center"/>
          </w:tcPr>
          <w:p w14:paraId="76DD1B56" w14:textId="0AA3B302"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1B6EAE07" w14:textId="451708ED"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0016F8B8" w14:textId="1FBE4497" w:rsidR="001611B5" w:rsidRPr="003D2A21" w:rsidRDefault="001611B5" w:rsidP="001611B5">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0C506AD6" w14:textId="615A1C2F" w:rsidR="001611B5" w:rsidRPr="003D2A21" w:rsidRDefault="001611B5" w:rsidP="001611B5">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041F4BDE" w14:textId="58F83447"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3FAE46A7" w14:textId="77777777" w:rsidR="001611B5" w:rsidRPr="003D2A21" w:rsidRDefault="001611B5" w:rsidP="001611B5">
            <w:pPr>
              <w:jc w:val="center"/>
              <w:rPr>
                <w:rFonts w:ascii="Calibri" w:hAnsi="Calibri" w:cs="Arial"/>
                <w:sz w:val="18"/>
                <w:szCs w:val="18"/>
                <w:lang w:val="en-GB"/>
              </w:rPr>
            </w:pPr>
          </w:p>
        </w:tc>
        <w:tc>
          <w:tcPr>
            <w:tcW w:w="283" w:type="dxa"/>
            <w:vAlign w:val="center"/>
          </w:tcPr>
          <w:p w14:paraId="1BD9557F" w14:textId="77777777" w:rsidR="001611B5" w:rsidRPr="003D2A21" w:rsidRDefault="001611B5" w:rsidP="001611B5">
            <w:pPr>
              <w:jc w:val="center"/>
              <w:rPr>
                <w:rFonts w:ascii="Calibri" w:hAnsi="Calibri" w:cs="Arial"/>
                <w:sz w:val="18"/>
                <w:szCs w:val="18"/>
                <w:lang w:val="en-GB"/>
              </w:rPr>
            </w:pPr>
          </w:p>
        </w:tc>
        <w:tc>
          <w:tcPr>
            <w:tcW w:w="994" w:type="dxa"/>
            <w:shd w:val="clear" w:color="auto" w:fill="00CC00"/>
            <w:vAlign w:val="center"/>
          </w:tcPr>
          <w:p w14:paraId="7BB1AED1" w14:textId="3105C933" w:rsidR="001611B5" w:rsidRPr="007C79CE" w:rsidRDefault="001611B5" w:rsidP="001611B5">
            <w:pPr>
              <w:ind w:left="85"/>
              <w:rPr>
                <w:rFonts w:ascii="Calibri" w:hAnsi="Calibri" w:cs="Arial"/>
                <w:sz w:val="18"/>
                <w:szCs w:val="18"/>
                <w:lang w:val="en-GB" w:eastAsia="ja-JP"/>
                <w:rPrChange w:id="23" w:author="Michel COUSQUER" w:date="2019-05-06T14:03:00Z">
                  <w:rPr>
                    <w:rFonts w:ascii="Calibri" w:hAnsi="Calibri" w:cs="Arial"/>
                    <w:sz w:val="18"/>
                    <w:szCs w:val="18"/>
                    <w:lang w:val="en-GB" w:eastAsia="ja-JP"/>
                  </w:rPr>
                </w:rPrChange>
              </w:rPr>
            </w:pPr>
            <w:ins w:id="24" w:author="Michel COUSQUER" w:date="2019-03-21T15:39:00Z">
              <w:r w:rsidRPr="007C79CE">
                <w:rPr>
                  <w:rFonts w:ascii="Calibri" w:hAnsi="Calibri" w:cs="Arial"/>
                  <w:sz w:val="18"/>
                  <w:szCs w:val="18"/>
                  <w:lang w:val="en-GB" w:eastAsia="ja-JP"/>
                  <w:rPrChange w:id="25" w:author="Michel COUSQUER" w:date="2019-05-06T14:03:00Z">
                    <w:rPr>
                      <w:rFonts w:ascii="Calibri" w:hAnsi="Calibri" w:cs="Arial"/>
                      <w:sz w:val="18"/>
                      <w:szCs w:val="18"/>
                      <w:highlight w:val="yellow"/>
                      <w:lang w:val="en-GB" w:eastAsia="ja-JP"/>
                    </w:rPr>
                  </w:rPrChange>
                </w:rPr>
                <w:t>Liaison Note prepared for ARM</w:t>
              </w:r>
            </w:ins>
          </w:p>
        </w:tc>
      </w:tr>
      <w:tr w:rsidR="001611B5" w:rsidRPr="003D2A21" w14:paraId="3046B2C1" w14:textId="77777777" w:rsidTr="00B568B1">
        <w:trPr>
          <w:gridAfter w:val="2"/>
          <w:wAfter w:w="10100" w:type="dxa"/>
          <w:trHeight w:val="616"/>
        </w:trPr>
        <w:tc>
          <w:tcPr>
            <w:tcW w:w="2894" w:type="dxa"/>
            <w:vMerge/>
            <w:vAlign w:val="center"/>
          </w:tcPr>
          <w:p w14:paraId="28D7D0DD" w14:textId="77777777" w:rsidR="001611B5" w:rsidRPr="00CE3AF1" w:rsidRDefault="001611B5" w:rsidP="001611B5">
            <w:pPr>
              <w:pStyle w:val="Agenda2"/>
              <w:rPr>
                <w:rFonts w:ascii="Calibri" w:hAnsi="Calibri" w:cs="Arial"/>
                <w:sz w:val="18"/>
                <w:szCs w:val="18"/>
              </w:rPr>
            </w:pPr>
          </w:p>
        </w:tc>
        <w:tc>
          <w:tcPr>
            <w:tcW w:w="4680" w:type="dxa"/>
            <w:vAlign w:val="center"/>
          </w:tcPr>
          <w:p w14:paraId="7A746F8B" w14:textId="3949A06F" w:rsidR="001611B5" w:rsidRPr="00FF45E2" w:rsidRDefault="001611B5" w:rsidP="001611B5">
            <w:pPr>
              <w:pStyle w:val="Agenda2"/>
              <w:numPr>
                <w:ilvl w:val="2"/>
                <w:numId w:val="1"/>
              </w:numPr>
              <w:ind w:left="606"/>
              <w:rPr>
                <w:rFonts w:ascii="Calibri" w:hAnsi="Calibri" w:cs="Arial"/>
                <w:sz w:val="18"/>
                <w:szCs w:val="18"/>
              </w:rPr>
            </w:pPr>
            <w:ins w:id="26" w:author="Michel COUSQUER" w:date="2019-03-21T15:41:00Z">
              <w:r w:rsidRPr="007C79CE">
                <w:rPr>
                  <w:rFonts w:ascii="Calibri" w:hAnsi="Calibri" w:cs="Arial"/>
                  <w:sz w:val="18"/>
                  <w:szCs w:val="18"/>
                  <w:rPrChange w:id="27" w:author="Michel COUSQUER" w:date="2019-05-06T14:03:00Z">
                    <w:rPr>
                      <w:rFonts w:ascii="Calibri" w:hAnsi="Calibri" w:cs="Arial"/>
                      <w:sz w:val="18"/>
                      <w:szCs w:val="18"/>
                      <w:highlight w:val="yellow"/>
                    </w:rPr>
                  </w:rPrChange>
                </w:rPr>
                <w:t xml:space="preserve">New Recommendation on the Responsible Design &amp; Maintenance of </w:t>
              </w:r>
              <w:proofErr w:type="spellStart"/>
              <w:r w:rsidRPr="007C79CE">
                <w:rPr>
                  <w:rFonts w:ascii="Calibri" w:hAnsi="Calibri" w:cs="Arial"/>
                  <w:sz w:val="18"/>
                  <w:szCs w:val="18"/>
                  <w:rPrChange w:id="28" w:author="Michel COUSQUER" w:date="2019-05-06T14:03:00Z">
                    <w:rPr>
                      <w:rFonts w:ascii="Calibri" w:hAnsi="Calibri" w:cs="Arial"/>
                      <w:sz w:val="18"/>
                      <w:szCs w:val="18"/>
                      <w:highlight w:val="yellow"/>
                    </w:rPr>
                  </w:rPrChange>
                </w:rPr>
                <w:t>AtoN</w:t>
              </w:r>
              <w:proofErr w:type="spellEnd"/>
              <w:r w:rsidRPr="007C79CE">
                <w:rPr>
                  <w:rFonts w:ascii="Calibri" w:hAnsi="Calibri" w:cs="Arial"/>
                  <w:sz w:val="18"/>
                  <w:szCs w:val="18"/>
                  <w:rPrChange w:id="29" w:author="Michel COUSQUER" w:date="2019-05-06T14:03:00Z">
                    <w:rPr>
                      <w:rFonts w:ascii="Calibri" w:hAnsi="Calibri" w:cs="Arial"/>
                      <w:sz w:val="18"/>
                      <w:szCs w:val="18"/>
                      <w:highlight w:val="yellow"/>
                    </w:rPr>
                  </w:rPrChange>
                </w:rPr>
                <w:t xml:space="preserve"> (updated to include safety, sustainable design, and relevant building codes and standards)</w:t>
              </w:r>
            </w:ins>
          </w:p>
        </w:tc>
        <w:tc>
          <w:tcPr>
            <w:tcW w:w="3804" w:type="dxa"/>
            <w:tcBorders>
              <w:top w:val="nil"/>
              <w:left w:val="single" w:sz="4" w:space="0" w:color="auto"/>
              <w:bottom w:val="single" w:sz="4" w:space="0" w:color="auto"/>
              <w:right w:val="single" w:sz="4" w:space="0" w:color="auto"/>
            </w:tcBorders>
            <w:shd w:val="clear" w:color="auto" w:fill="auto"/>
            <w:vAlign w:val="center"/>
          </w:tcPr>
          <w:p w14:paraId="5FE82FB7" w14:textId="05546A36" w:rsidR="001611B5" w:rsidRPr="00C7011A" w:rsidRDefault="001611B5" w:rsidP="001611B5">
            <w:pPr>
              <w:pStyle w:val="Agenda2"/>
              <w:numPr>
                <w:ilvl w:val="0"/>
                <w:numId w:val="0"/>
              </w:numPr>
              <w:ind w:left="567" w:hanging="386"/>
              <w:rPr>
                <w:rFonts w:ascii="Calibri" w:hAnsi="Calibri" w:cs="Arial"/>
                <w:sz w:val="18"/>
                <w:szCs w:val="18"/>
              </w:rPr>
            </w:pPr>
            <w:r>
              <w:rPr>
                <w:rFonts w:ascii="Calibri" w:hAnsi="Calibri" w:cs="Arial"/>
                <w:sz w:val="18"/>
                <w:szCs w:val="18"/>
              </w:rPr>
              <w:t>New Recommendation</w:t>
            </w:r>
          </w:p>
        </w:tc>
        <w:tc>
          <w:tcPr>
            <w:tcW w:w="416" w:type="dxa"/>
            <w:shd w:val="clear" w:color="auto" w:fill="auto"/>
            <w:vAlign w:val="center"/>
          </w:tcPr>
          <w:p w14:paraId="697B6202" w14:textId="291B2576" w:rsidR="001611B5" w:rsidRDefault="001611B5" w:rsidP="001611B5">
            <w:pPr>
              <w:pStyle w:val="Agenda2"/>
              <w:numPr>
                <w:ilvl w:val="0"/>
                <w:numId w:val="0"/>
              </w:numPr>
              <w:jc w:val="center"/>
              <w:rPr>
                <w:rFonts w:ascii="Calibri" w:hAnsi="Calibri" w:cs="Arial"/>
                <w:sz w:val="18"/>
                <w:szCs w:val="18"/>
              </w:rPr>
            </w:pPr>
            <w:r>
              <w:rPr>
                <w:rFonts w:ascii="Calibri" w:hAnsi="Calibri" w:cs="Arial"/>
                <w:sz w:val="18"/>
                <w:szCs w:val="18"/>
              </w:rPr>
              <w:t>2</w:t>
            </w:r>
          </w:p>
        </w:tc>
        <w:tc>
          <w:tcPr>
            <w:tcW w:w="244" w:type="dxa"/>
            <w:vAlign w:val="center"/>
          </w:tcPr>
          <w:p w14:paraId="3D6BE176" w14:textId="127B3C2A"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6EB53392" w14:textId="1CBFC09F"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388861B9" w14:textId="034D516F" w:rsidR="001611B5" w:rsidRPr="003D2A21" w:rsidRDefault="001611B5" w:rsidP="001611B5">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6319CF72" w14:textId="77777777" w:rsidR="001611B5" w:rsidRPr="003D2A21" w:rsidRDefault="001611B5" w:rsidP="001611B5">
            <w:pPr>
              <w:jc w:val="center"/>
              <w:rPr>
                <w:rFonts w:ascii="Calibri" w:hAnsi="Calibri" w:cs="Arial"/>
                <w:sz w:val="18"/>
                <w:szCs w:val="18"/>
                <w:lang w:val="en-GB" w:eastAsia="ja-JP"/>
              </w:rPr>
            </w:pPr>
          </w:p>
        </w:tc>
        <w:tc>
          <w:tcPr>
            <w:tcW w:w="284" w:type="dxa"/>
            <w:vAlign w:val="center"/>
          </w:tcPr>
          <w:p w14:paraId="70382F10" w14:textId="77777777" w:rsidR="001611B5" w:rsidRPr="003D2A21" w:rsidRDefault="001611B5" w:rsidP="001611B5">
            <w:pPr>
              <w:jc w:val="center"/>
              <w:rPr>
                <w:rFonts w:ascii="Calibri" w:hAnsi="Calibri" w:cs="Arial"/>
                <w:sz w:val="18"/>
                <w:szCs w:val="18"/>
                <w:lang w:val="en-GB"/>
              </w:rPr>
            </w:pPr>
          </w:p>
        </w:tc>
        <w:tc>
          <w:tcPr>
            <w:tcW w:w="284" w:type="dxa"/>
            <w:vAlign w:val="center"/>
          </w:tcPr>
          <w:p w14:paraId="3672732C" w14:textId="77777777" w:rsidR="001611B5" w:rsidRPr="003D2A21" w:rsidRDefault="001611B5" w:rsidP="001611B5">
            <w:pPr>
              <w:jc w:val="center"/>
              <w:rPr>
                <w:rFonts w:ascii="Calibri" w:hAnsi="Calibri" w:cs="Arial"/>
                <w:sz w:val="18"/>
                <w:szCs w:val="18"/>
                <w:lang w:val="en-GB"/>
              </w:rPr>
            </w:pPr>
          </w:p>
        </w:tc>
        <w:tc>
          <w:tcPr>
            <w:tcW w:w="283" w:type="dxa"/>
            <w:vAlign w:val="center"/>
          </w:tcPr>
          <w:p w14:paraId="5FB92A49" w14:textId="77777777" w:rsidR="001611B5" w:rsidRPr="003D2A21" w:rsidRDefault="001611B5" w:rsidP="001611B5">
            <w:pPr>
              <w:jc w:val="center"/>
              <w:rPr>
                <w:rFonts w:ascii="Calibri" w:hAnsi="Calibri" w:cs="Arial"/>
                <w:sz w:val="18"/>
                <w:szCs w:val="18"/>
                <w:lang w:val="en-GB"/>
              </w:rPr>
            </w:pPr>
          </w:p>
        </w:tc>
        <w:tc>
          <w:tcPr>
            <w:tcW w:w="994" w:type="dxa"/>
            <w:shd w:val="clear" w:color="auto" w:fill="00CC00"/>
            <w:vAlign w:val="center"/>
          </w:tcPr>
          <w:p w14:paraId="5D982169" w14:textId="2869C891" w:rsidR="001611B5" w:rsidRPr="007C79CE" w:rsidRDefault="001611B5" w:rsidP="001611B5">
            <w:pPr>
              <w:ind w:left="85"/>
              <w:rPr>
                <w:rFonts w:ascii="Calibri" w:hAnsi="Calibri" w:cs="Arial"/>
                <w:sz w:val="18"/>
                <w:szCs w:val="18"/>
                <w:lang w:val="en-GB" w:eastAsia="ja-JP"/>
                <w:rPrChange w:id="30" w:author="Michel COUSQUER" w:date="2019-05-06T14:03:00Z">
                  <w:rPr>
                    <w:rFonts w:ascii="Calibri" w:hAnsi="Calibri" w:cs="Arial"/>
                    <w:sz w:val="18"/>
                    <w:szCs w:val="18"/>
                    <w:lang w:val="en-GB" w:eastAsia="ja-JP"/>
                  </w:rPr>
                </w:rPrChange>
              </w:rPr>
            </w:pPr>
            <w:ins w:id="31" w:author="Michel COUSQUER" w:date="2019-03-21T15:40:00Z">
              <w:r w:rsidRPr="007C79CE">
                <w:rPr>
                  <w:rFonts w:ascii="Calibri" w:hAnsi="Calibri" w:cs="Arial"/>
                  <w:sz w:val="18"/>
                  <w:szCs w:val="18"/>
                  <w:lang w:val="en-GB" w:eastAsia="ja-JP"/>
                  <w:rPrChange w:id="32" w:author="Michel COUSQUER" w:date="2019-05-06T14:03:00Z">
                    <w:rPr>
                      <w:rFonts w:ascii="Calibri" w:hAnsi="Calibri" w:cs="Arial"/>
                      <w:sz w:val="18"/>
                      <w:szCs w:val="18"/>
                      <w:highlight w:val="yellow"/>
                      <w:lang w:val="en-GB" w:eastAsia="ja-JP"/>
                    </w:rPr>
                  </w:rPrChange>
                </w:rPr>
                <w:t>Draft complete</w:t>
              </w:r>
            </w:ins>
          </w:p>
        </w:tc>
      </w:tr>
      <w:tr w:rsidR="001611B5" w:rsidRPr="003D2A21" w14:paraId="473A082A" w14:textId="77777777" w:rsidTr="00B568B1">
        <w:trPr>
          <w:gridAfter w:val="2"/>
          <w:wAfter w:w="10100" w:type="dxa"/>
          <w:trHeight w:val="616"/>
        </w:trPr>
        <w:tc>
          <w:tcPr>
            <w:tcW w:w="2894" w:type="dxa"/>
            <w:vMerge/>
            <w:vAlign w:val="center"/>
          </w:tcPr>
          <w:p w14:paraId="763CC904" w14:textId="77777777" w:rsidR="001611B5" w:rsidRPr="00CE3AF1" w:rsidRDefault="001611B5" w:rsidP="001611B5">
            <w:pPr>
              <w:pStyle w:val="Agenda2"/>
              <w:rPr>
                <w:rFonts w:ascii="Calibri" w:hAnsi="Calibri" w:cs="Arial"/>
                <w:sz w:val="18"/>
                <w:szCs w:val="18"/>
              </w:rPr>
            </w:pPr>
          </w:p>
        </w:tc>
        <w:tc>
          <w:tcPr>
            <w:tcW w:w="4680" w:type="dxa"/>
            <w:vAlign w:val="center"/>
          </w:tcPr>
          <w:p w14:paraId="14F89152" w14:textId="785BBF49" w:rsidR="001611B5" w:rsidRPr="00FF45E2" w:rsidRDefault="001611B5" w:rsidP="001611B5">
            <w:pPr>
              <w:pStyle w:val="Agenda2"/>
              <w:numPr>
                <w:ilvl w:val="2"/>
                <w:numId w:val="1"/>
              </w:numPr>
              <w:ind w:left="606"/>
              <w:rPr>
                <w:rFonts w:ascii="Calibri" w:hAnsi="Calibri" w:cs="Arial"/>
                <w:sz w:val="18"/>
                <w:szCs w:val="18"/>
              </w:rPr>
            </w:pPr>
            <w:r w:rsidRPr="005814EC">
              <w:rPr>
                <w:rFonts w:ascii="Calibri" w:hAnsi="Calibri" w:cs="Arial"/>
                <w:sz w:val="18"/>
                <w:szCs w:val="18"/>
              </w:rPr>
              <w:t>Joint workshop with all 4 technical committees on Cyber Security in AtoN operations</w:t>
            </w:r>
          </w:p>
        </w:tc>
        <w:tc>
          <w:tcPr>
            <w:tcW w:w="3804" w:type="dxa"/>
            <w:vAlign w:val="center"/>
          </w:tcPr>
          <w:p w14:paraId="1EEBBBCD" w14:textId="3BF4440F" w:rsidR="001611B5" w:rsidRPr="00C7011A" w:rsidRDefault="001611B5" w:rsidP="001611B5">
            <w:pPr>
              <w:pStyle w:val="Agenda2"/>
              <w:numPr>
                <w:ilvl w:val="0"/>
                <w:numId w:val="0"/>
              </w:numPr>
              <w:ind w:left="567" w:hanging="386"/>
              <w:rPr>
                <w:rFonts w:ascii="Calibri" w:hAnsi="Calibri" w:cs="Arial"/>
                <w:sz w:val="18"/>
                <w:szCs w:val="18"/>
              </w:rPr>
            </w:pPr>
            <w:r w:rsidRPr="005814EC">
              <w:rPr>
                <w:rFonts w:ascii="Calibri" w:hAnsi="Calibri" w:cs="Arial"/>
                <w:sz w:val="18"/>
                <w:szCs w:val="18"/>
              </w:rPr>
              <w:t xml:space="preserve">Joint ENG &amp; ARM </w:t>
            </w:r>
            <w:r>
              <w:rPr>
                <w:rFonts w:ascii="Calibri" w:hAnsi="Calibri" w:cs="Arial"/>
                <w:sz w:val="18"/>
                <w:szCs w:val="18"/>
              </w:rPr>
              <w:t>Workshop</w:t>
            </w:r>
          </w:p>
        </w:tc>
        <w:tc>
          <w:tcPr>
            <w:tcW w:w="416" w:type="dxa"/>
            <w:vAlign w:val="center"/>
          </w:tcPr>
          <w:p w14:paraId="5490661D" w14:textId="537DD396" w:rsidR="001611B5" w:rsidRDefault="001611B5" w:rsidP="001611B5">
            <w:pPr>
              <w:pStyle w:val="Agenda2"/>
              <w:numPr>
                <w:ilvl w:val="0"/>
                <w:numId w:val="0"/>
              </w:numPr>
              <w:jc w:val="center"/>
              <w:rPr>
                <w:rFonts w:ascii="Calibri" w:hAnsi="Calibri" w:cs="Arial"/>
                <w:sz w:val="18"/>
                <w:szCs w:val="18"/>
              </w:rPr>
            </w:pPr>
            <w:r>
              <w:rPr>
                <w:rFonts w:ascii="Calibri" w:hAnsi="Calibri" w:cs="Arial"/>
                <w:sz w:val="18"/>
                <w:szCs w:val="18"/>
              </w:rPr>
              <w:t>2</w:t>
            </w:r>
          </w:p>
        </w:tc>
        <w:tc>
          <w:tcPr>
            <w:tcW w:w="244" w:type="dxa"/>
            <w:vAlign w:val="center"/>
          </w:tcPr>
          <w:p w14:paraId="42AA3AAE" w14:textId="5D8823EB"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1799FE61" w14:textId="2FB4DC5A"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09C08890" w14:textId="3EFAF87D" w:rsidR="001611B5" w:rsidRPr="003D2A21" w:rsidRDefault="001611B5" w:rsidP="001611B5">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3A43AE11" w14:textId="3D1BABFA" w:rsidR="001611B5" w:rsidRPr="003D2A21" w:rsidRDefault="001611B5" w:rsidP="001611B5">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51798D07" w14:textId="6DC6BC52"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3F2430FE" w14:textId="77777777" w:rsidR="001611B5" w:rsidRPr="003D2A21" w:rsidRDefault="001611B5" w:rsidP="001611B5">
            <w:pPr>
              <w:jc w:val="center"/>
              <w:rPr>
                <w:rFonts w:ascii="Calibri" w:hAnsi="Calibri" w:cs="Arial"/>
                <w:sz w:val="18"/>
                <w:szCs w:val="18"/>
                <w:lang w:val="en-GB"/>
              </w:rPr>
            </w:pPr>
          </w:p>
        </w:tc>
        <w:tc>
          <w:tcPr>
            <w:tcW w:w="283" w:type="dxa"/>
            <w:vAlign w:val="center"/>
          </w:tcPr>
          <w:p w14:paraId="6A7845E1" w14:textId="77777777" w:rsidR="001611B5" w:rsidRPr="003D2A21" w:rsidRDefault="001611B5" w:rsidP="001611B5">
            <w:pPr>
              <w:jc w:val="center"/>
              <w:rPr>
                <w:rFonts w:ascii="Calibri" w:hAnsi="Calibri" w:cs="Arial"/>
                <w:sz w:val="18"/>
                <w:szCs w:val="18"/>
                <w:lang w:val="en-GB"/>
              </w:rPr>
            </w:pPr>
          </w:p>
        </w:tc>
        <w:tc>
          <w:tcPr>
            <w:tcW w:w="994" w:type="dxa"/>
            <w:shd w:val="clear" w:color="auto" w:fill="00CC00"/>
            <w:vAlign w:val="center"/>
          </w:tcPr>
          <w:p w14:paraId="231DBF21" w14:textId="7D401819" w:rsidR="001611B5" w:rsidRPr="007C79CE" w:rsidRDefault="001611B5" w:rsidP="001611B5">
            <w:pPr>
              <w:ind w:left="85"/>
              <w:rPr>
                <w:rFonts w:ascii="Calibri" w:hAnsi="Calibri" w:cs="Arial"/>
                <w:sz w:val="18"/>
                <w:szCs w:val="18"/>
                <w:lang w:val="en-GB" w:eastAsia="ja-JP"/>
                <w:rPrChange w:id="33" w:author="Michel COUSQUER" w:date="2019-05-06T14:03:00Z">
                  <w:rPr>
                    <w:rFonts w:ascii="Calibri" w:hAnsi="Calibri" w:cs="Arial"/>
                    <w:sz w:val="18"/>
                    <w:szCs w:val="18"/>
                    <w:lang w:val="en-GB" w:eastAsia="ja-JP"/>
                  </w:rPr>
                </w:rPrChange>
              </w:rPr>
            </w:pPr>
            <w:ins w:id="34" w:author="Michel COUSQUER" w:date="2019-03-21T15:40:00Z">
              <w:r w:rsidRPr="007C79CE">
                <w:rPr>
                  <w:rFonts w:ascii="Calibri" w:hAnsi="Calibri" w:cs="Arial"/>
                  <w:sz w:val="18"/>
                  <w:szCs w:val="18"/>
                  <w:lang w:val="en-GB" w:eastAsia="ja-JP"/>
                  <w:rPrChange w:id="35" w:author="Michel COUSQUER" w:date="2019-05-06T14:03:00Z">
                    <w:rPr>
                      <w:rFonts w:ascii="Calibri" w:hAnsi="Calibri" w:cs="Arial"/>
                      <w:sz w:val="18"/>
                      <w:szCs w:val="18"/>
                      <w:highlight w:val="yellow"/>
                      <w:lang w:val="en-GB" w:eastAsia="ja-JP"/>
                    </w:rPr>
                  </w:rPrChange>
                </w:rPr>
                <w:t>CCG pursuing approval to hold in Canada in October 2020</w:t>
              </w:r>
            </w:ins>
          </w:p>
        </w:tc>
      </w:tr>
      <w:tr w:rsidR="00DE6601" w:rsidRPr="003D2A21" w14:paraId="4B89500F" w14:textId="77777777" w:rsidTr="00B568B1">
        <w:trPr>
          <w:gridAfter w:val="2"/>
          <w:wAfter w:w="10100" w:type="dxa"/>
          <w:trHeight w:val="616"/>
        </w:trPr>
        <w:tc>
          <w:tcPr>
            <w:tcW w:w="2894" w:type="dxa"/>
            <w:vMerge w:val="restart"/>
            <w:vAlign w:val="center"/>
          </w:tcPr>
          <w:p w14:paraId="2BE1F0A7" w14:textId="77777777" w:rsidR="00DE6601" w:rsidRPr="003D2A21" w:rsidRDefault="00DE6601" w:rsidP="00DE6601">
            <w:pPr>
              <w:pStyle w:val="Agenda2"/>
              <w:tabs>
                <w:tab w:val="clear" w:pos="1418"/>
                <w:tab w:val="num" w:pos="459"/>
              </w:tabs>
              <w:ind w:left="459" w:hanging="459"/>
              <w:rPr>
                <w:rFonts w:ascii="Calibri" w:hAnsi="Calibri" w:cs="Arial"/>
                <w:sz w:val="18"/>
                <w:szCs w:val="18"/>
              </w:rPr>
            </w:pPr>
            <w:r w:rsidRPr="00E91D5D">
              <w:rPr>
                <w:rFonts w:ascii="Calibri" w:hAnsi="Calibri" w:cs="Arial"/>
                <w:sz w:val="18"/>
                <w:szCs w:val="18"/>
              </w:rPr>
              <w:t>Power systems</w:t>
            </w:r>
          </w:p>
        </w:tc>
        <w:tc>
          <w:tcPr>
            <w:tcW w:w="4680" w:type="dxa"/>
            <w:vAlign w:val="center"/>
          </w:tcPr>
          <w:p w14:paraId="15D9F3D0" w14:textId="6F4F386D" w:rsidR="00DE6601" w:rsidRPr="00FF45E2" w:rsidRDefault="00DE6601" w:rsidP="00DE6601">
            <w:pPr>
              <w:pStyle w:val="Agenda2"/>
              <w:numPr>
                <w:ilvl w:val="2"/>
                <w:numId w:val="1"/>
              </w:numPr>
              <w:ind w:left="606"/>
              <w:rPr>
                <w:rFonts w:ascii="Calibri" w:hAnsi="Calibri" w:cs="Arial"/>
                <w:sz w:val="18"/>
                <w:szCs w:val="18"/>
              </w:rPr>
            </w:pPr>
            <w:r w:rsidRPr="00FF45E2">
              <w:rPr>
                <w:rFonts w:ascii="Calibri" w:hAnsi="Calibri" w:cs="Arial"/>
                <w:sz w:val="18"/>
                <w:szCs w:val="18"/>
              </w:rPr>
              <w:t xml:space="preserve">Develop Guidance on what constitutes </w:t>
            </w:r>
            <w:r w:rsidRPr="003C6A37">
              <w:rPr>
                <w:rFonts w:ascii="Calibri" w:hAnsi="Calibri" w:cs="Arial"/>
                <w:noProof/>
                <w:sz w:val="18"/>
                <w:szCs w:val="18"/>
              </w:rPr>
              <w:t>a good</w:t>
            </w:r>
            <w:r>
              <w:rPr>
                <w:rFonts w:ascii="Calibri" w:hAnsi="Calibri" w:cs="Arial"/>
                <w:sz w:val="18"/>
                <w:szCs w:val="18"/>
              </w:rPr>
              <w:t xml:space="preserve"> marine AtoN solar panel</w:t>
            </w:r>
          </w:p>
        </w:tc>
        <w:tc>
          <w:tcPr>
            <w:tcW w:w="3804" w:type="dxa"/>
            <w:tcBorders>
              <w:top w:val="nil"/>
              <w:left w:val="single" w:sz="4" w:space="0" w:color="auto"/>
              <w:bottom w:val="single" w:sz="4" w:space="0" w:color="auto"/>
              <w:right w:val="single" w:sz="4" w:space="0" w:color="auto"/>
            </w:tcBorders>
            <w:shd w:val="clear" w:color="auto" w:fill="auto"/>
            <w:vAlign w:val="center"/>
          </w:tcPr>
          <w:p w14:paraId="656B2E6E" w14:textId="77777777" w:rsidR="00DE6601" w:rsidRPr="00C7011A" w:rsidRDefault="00DE6601" w:rsidP="00DE6601">
            <w:pPr>
              <w:pStyle w:val="Agenda2"/>
              <w:numPr>
                <w:ilvl w:val="0"/>
                <w:numId w:val="0"/>
              </w:numPr>
              <w:ind w:left="567" w:hanging="386"/>
              <w:rPr>
                <w:rFonts w:ascii="Calibri" w:hAnsi="Calibri" w:cs="Arial"/>
                <w:sz w:val="18"/>
                <w:szCs w:val="18"/>
              </w:rPr>
            </w:pPr>
            <w:r w:rsidRPr="00C7011A">
              <w:rPr>
                <w:rFonts w:ascii="Calibri" w:hAnsi="Calibri" w:cs="Arial"/>
                <w:sz w:val="18"/>
                <w:szCs w:val="18"/>
              </w:rPr>
              <w:t>New Guideline</w:t>
            </w:r>
          </w:p>
        </w:tc>
        <w:tc>
          <w:tcPr>
            <w:tcW w:w="416" w:type="dxa"/>
            <w:shd w:val="clear" w:color="auto" w:fill="auto"/>
            <w:vAlign w:val="center"/>
          </w:tcPr>
          <w:p w14:paraId="5BE110D2" w14:textId="77777777" w:rsidR="00DE6601" w:rsidRPr="003D2A21" w:rsidRDefault="00DE6601" w:rsidP="00DE6601">
            <w:pPr>
              <w:pStyle w:val="Agenda2"/>
              <w:numPr>
                <w:ilvl w:val="0"/>
                <w:numId w:val="0"/>
              </w:numPr>
              <w:jc w:val="center"/>
              <w:rPr>
                <w:rFonts w:ascii="Calibri" w:hAnsi="Calibri" w:cs="Arial"/>
                <w:sz w:val="18"/>
                <w:szCs w:val="18"/>
              </w:rPr>
            </w:pPr>
            <w:r>
              <w:rPr>
                <w:rFonts w:ascii="Calibri" w:hAnsi="Calibri" w:cs="Arial"/>
                <w:sz w:val="18"/>
                <w:szCs w:val="18"/>
              </w:rPr>
              <w:t>2</w:t>
            </w:r>
          </w:p>
        </w:tc>
        <w:tc>
          <w:tcPr>
            <w:tcW w:w="244" w:type="dxa"/>
            <w:vAlign w:val="center"/>
          </w:tcPr>
          <w:p w14:paraId="644F207A" w14:textId="77777777" w:rsidR="00DE6601" w:rsidRPr="003D2A21" w:rsidRDefault="00DE6601" w:rsidP="00DE6601">
            <w:pPr>
              <w:jc w:val="center"/>
              <w:rPr>
                <w:rFonts w:ascii="Calibri" w:hAnsi="Calibri" w:cs="Arial"/>
                <w:sz w:val="18"/>
                <w:szCs w:val="18"/>
                <w:lang w:val="en-GB"/>
              </w:rPr>
            </w:pPr>
          </w:p>
        </w:tc>
        <w:tc>
          <w:tcPr>
            <w:tcW w:w="284" w:type="dxa"/>
            <w:vAlign w:val="center"/>
          </w:tcPr>
          <w:p w14:paraId="4A9DE081" w14:textId="77777777" w:rsidR="00DE6601" w:rsidRPr="003D2A21" w:rsidRDefault="00DE6601" w:rsidP="00DE6601">
            <w:pPr>
              <w:jc w:val="center"/>
              <w:rPr>
                <w:rFonts w:ascii="Calibri" w:hAnsi="Calibri" w:cs="Arial"/>
                <w:sz w:val="18"/>
                <w:szCs w:val="18"/>
                <w:lang w:val="en-GB"/>
              </w:rPr>
            </w:pPr>
          </w:p>
        </w:tc>
        <w:tc>
          <w:tcPr>
            <w:tcW w:w="283" w:type="dxa"/>
            <w:vAlign w:val="center"/>
          </w:tcPr>
          <w:p w14:paraId="25BA9C31" w14:textId="4839AF3E" w:rsidR="00DE6601" w:rsidRPr="003D2A21" w:rsidRDefault="00DE6601"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0306C9CA" w14:textId="6804C5E6" w:rsidR="00DE6601" w:rsidRPr="003D2A21" w:rsidRDefault="00DE6601"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3677F086" w14:textId="1A28FA60"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3253099E" w14:textId="3119E4FB"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36A4C113" w14:textId="77777777" w:rsidR="00DE6601" w:rsidRPr="003D2A21" w:rsidRDefault="00DE6601" w:rsidP="00DE6601">
            <w:pPr>
              <w:jc w:val="center"/>
              <w:rPr>
                <w:rFonts w:ascii="Calibri" w:hAnsi="Calibri" w:cs="Arial"/>
                <w:sz w:val="18"/>
                <w:szCs w:val="18"/>
                <w:lang w:val="en-GB"/>
              </w:rPr>
            </w:pPr>
          </w:p>
        </w:tc>
        <w:tc>
          <w:tcPr>
            <w:tcW w:w="994" w:type="dxa"/>
            <w:shd w:val="clear" w:color="auto" w:fill="00CC00"/>
            <w:vAlign w:val="center"/>
          </w:tcPr>
          <w:p w14:paraId="698FC519" w14:textId="77777777" w:rsidR="00DE6601" w:rsidRPr="007C79CE" w:rsidRDefault="00DE6601" w:rsidP="00DE6601">
            <w:pPr>
              <w:ind w:left="85"/>
              <w:rPr>
                <w:rFonts w:ascii="Calibri" w:hAnsi="Calibri" w:cs="Arial"/>
                <w:sz w:val="18"/>
                <w:szCs w:val="18"/>
                <w:lang w:val="en-GB" w:eastAsia="ja-JP"/>
                <w:rPrChange w:id="36" w:author="Michel COUSQUER" w:date="2019-05-06T14:03:00Z">
                  <w:rPr>
                    <w:rFonts w:ascii="Calibri" w:hAnsi="Calibri" w:cs="Arial"/>
                    <w:sz w:val="18"/>
                    <w:szCs w:val="18"/>
                    <w:lang w:val="en-GB" w:eastAsia="ja-JP"/>
                  </w:rPr>
                </w:rPrChange>
              </w:rPr>
            </w:pPr>
          </w:p>
        </w:tc>
      </w:tr>
      <w:tr w:rsidR="00DE6601" w:rsidRPr="003D2A21" w14:paraId="2D174781" w14:textId="77777777" w:rsidTr="008D6363">
        <w:trPr>
          <w:gridAfter w:val="2"/>
          <w:wAfter w:w="10100" w:type="dxa"/>
          <w:trHeight w:val="616"/>
        </w:trPr>
        <w:tc>
          <w:tcPr>
            <w:tcW w:w="2894" w:type="dxa"/>
            <w:vMerge/>
            <w:vAlign w:val="center"/>
          </w:tcPr>
          <w:p w14:paraId="6DD13294" w14:textId="77777777" w:rsidR="00DE6601" w:rsidRPr="003D2A21" w:rsidRDefault="00DE6601" w:rsidP="00DE6601">
            <w:pPr>
              <w:pStyle w:val="Agenda2"/>
              <w:tabs>
                <w:tab w:val="clear" w:pos="1418"/>
                <w:tab w:val="num" w:pos="459"/>
              </w:tabs>
              <w:ind w:left="459" w:hanging="459"/>
              <w:rPr>
                <w:rFonts w:ascii="Calibri" w:hAnsi="Calibri" w:cs="Arial"/>
                <w:sz w:val="18"/>
                <w:szCs w:val="18"/>
              </w:rPr>
            </w:pPr>
          </w:p>
        </w:tc>
        <w:tc>
          <w:tcPr>
            <w:tcW w:w="4680" w:type="dxa"/>
            <w:vAlign w:val="center"/>
          </w:tcPr>
          <w:p w14:paraId="0D8E3D86" w14:textId="2758BA47" w:rsidR="00DE6601" w:rsidRPr="00237BBF" w:rsidRDefault="00DE6601" w:rsidP="00DE6601">
            <w:pPr>
              <w:pStyle w:val="Agenda2"/>
              <w:numPr>
                <w:ilvl w:val="2"/>
                <w:numId w:val="1"/>
              </w:numPr>
              <w:ind w:left="606"/>
              <w:rPr>
                <w:rFonts w:ascii="Calibri" w:hAnsi="Calibri" w:cs="Arial"/>
                <w:sz w:val="18"/>
                <w:szCs w:val="18"/>
              </w:rPr>
            </w:pPr>
            <w:r w:rsidRPr="00237BBF">
              <w:rPr>
                <w:rFonts w:ascii="Calibri" w:hAnsi="Calibri" w:cs="Arial"/>
                <w:sz w:val="18"/>
                <w:szCs w:val="18"/>
              </w:rPr>
              <w:t>Deliver a Workshop - IALABATT/ IALALITE</w:t>
            </w:r>
          </w:p>
        </w:tc>
        <w:tc>
          <w:tcPr>
            <w:tcW w:w="3804" w:type="dxa"/>
            <w:tcBorders>
              <w:top w:val="nil"/>
              <w:left w:val="single" w:sz="4" w:space="0" w:color="auto"/>
              <w:bottom w:val="single" w:sz="4" w:space="0" w:color="auto"/>
              <w:right w:val="single" w:sz="4" w:space="0" w:color="auto"/>
            </w:tcBorders>
            <w:shd w:val="clear" w:color="auto" w:fill="auto"/>
            <w:vAlign w:val="center"/>
          </w:tcPr>
          <w:p w14:paraId="24DAE492" w14:textId="77777777" w:rsidR="00DE6601" w:rsidRPr="00C7011A" w:rsidRDefault="00DE6601" w:rsidP="00DE6601">
            <w:pPr>
              <w:pStyle w:val="Agenda2"/>
              <w:numPr>
                <w:ilvl w:val="0"/>
                <w:numId w:val="0"/>
              </w:numPr>
              <w:ind w:left="567" w:hanging="386"/>
              <w:rPr>
                <w:rFonts w:ascii="Calibri" w:hAnsi="Calibri" w:cs="Arial"/>
                <w:sz w:val="18"/>
                <w:szCs w:val="18"/>
              </w:rPr>
            </w:pPr>
            <w:r w:rsidRPr="00C7011A">
              <w:rPr>
                <w:rFonts w:ascii="Calibri" w:hAnsi="Calibri" w:cs="Arial"/>
                <w:sz w:val="18"/>
                <w:szCs w:val="18"/>
              </w:rPr>
              <w:t>Workshop</w:t>
            </w:r>
          </w:p>
        </w:tc>
        <w:tc>
          <w:tcPr>
            <w:tcW w:w="416" w:type="dxa"/>
            <w:shd w:val="clear" w:color="auto" w:fill="auto"/>
            <w:vAlign w:val="center"/>
          </w:tcPr>
          <w:p w14:paraId="7C7F72ED" w14:textId="77777777" w:rsidR="00DE6601" w:rsidRPr="003D2A21" w:rsidRDefault="00DE6601" w:rsidP="00DE6601">
            <w:pPr>
              <w:pStyle w:val="Agenda2"/>
              <w:numPr>
                <w:ilvl w:val="0"/>
                <w:numId w:val="0"/>
              </w:numPr>
              <w:jc w:val="center"/>
              <w:rPr>
                <w:rFonts w:ascii="Calibri" w:hAnsi="Calibri" w:cs="Arial"/>
                <w:sz w:val="18"/>
                <w:szCs w:val="18"/>
              </w:rPr>
            </w:pPr>
            <w:r w:rsidRPr="00237BBF">
              <w:rPr>
                <w:rFonts w:ascii="Calibri" w:hAnsi="Calibri" w:cs="Arial"/>
                <w:sz w:val="18"/>
                <w:szCs w:val="18"/>
              </w:rPr>
              <w:t>1</w:t>
            </w:r>
          </w:p>
        </w:tc>
        <w:tc>
          <w:tcPr>
            <w:tcW w:w="244" w:type="dxa"/>
            <w:vAlign w:val="center"/>
          </w:tcPr>
          <w:p w14:paraId="4068EFA6" w14:textId="77777777" w:rsidR="00DE6601" w:rsidRPr="003D2A21" w:rsidRDefault="00DE6601" w:rsidP="00DE6601">
            <w:pPr>
              <w:jc w:val="center"/>
              <w:rPr>
                <w:rFonts w:ascii="Calibri" w:hAnsi="Calibri" w:cs="Arial"/>
                <w:sz w:val="18"/>
                <w:szCs w:val="18"/>
                <w:lang w:val="en-GB"/>
              </w:rPr>
            </w:pPr>
          </w:p>
        </w:tc>
        <w:tc>
          <w:tcPr>
            <w:tcW w:w="284" w:type="dxa"/>
            <w:vAlign w:val="center"/>
          </w:tcPr>
          <w:p w14:paraId="14BE8F65" w14:textId="77777777" w:rsidR="00DE6601" w:rsidRPr="003D2A21" w:rsidRDefault="00DE6601" w:rsidP="00DE6601">
            <w:pPr>
              <w:jc w:val="center"/>
              <w:rPr>
                <w:rFonts w:ascii="Calibri" w:hAnsi="Calibri" w:cs="Arial"/>
                <w:sz w:val="18"/>
                <w:szCs w:val="18"/>
                <w:lang w:val="en-GB"/>
              </w:rPr>
            </w:pPr>
          </w:p>
        </w:tc>
        <w:tc>
          <w:tcPr>
            <w:tcW w:w="283" w:type="dxa"/>
            <w:vAlign w:val="center"/>
          </w:tcPr>
          <w:p w14:paraId="6D8FD23B" w14:textId="77777777" w:rsidR="00DE6601" w:rsidRPr="003D2A21" w:rsidRDefault="00DE6601" w:rsidP="00DE6601">
            <w:pPr>
              <w:jc w:val="center"/>
              <w:rPr>
                <w:rFonts w:ascii="Calibri" w:hAnsi="Calibri" w:cs="Arial"/>
                <w:sz w:val="18"/>
                <w:szCs w:val="18"/>
                <w:lang w:val="en-GB" w:eastAsia="ja-JP"/>
              </w:rPr>
            </w:pPr>
          </w:p>
        </w:tc>
        <w:tc>
          <w:tcPr>
            <w:tcW w:w="284" w:type="dxa"/>
            <w:vAlign w:val="center"/>
          </w:tcPr>
          <w:p w14:paraId="418118A5" w14:textId="41AAF027" w:rsidR="00DE6601" w:rsidRPr="003D2A21" w:rsidRDefault="00DE6601" w:rsidP="00DE6601">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109B4B7C" w14:textId="70ECA60B"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30AB89D9" w14:textId="76E60221"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3FD40D58" w14:textId="77777777" w:rsidR="00DE6601" w:rsidRPr="003D2A21" w:rsidRDefault="00DE6601" w:rsidP="00DE6601">
            <w:pPr>
              <w:jc w:val="center"/>
              <w:rPr>
                <w:rFonts w:ascii="Calibri" w:hAnsi="Calibri" w:cs="Arial"/>
                <w:sz w:val="18"/>
                <w:szCs w:val="18"/>
                <w:lang w:val="en-GB"/>
              </w:rPr>
            </w:pPr>
          </w:p>
        </w:tc>
        <w:tc>
          <w:tcPr>
            <w:tcW w:w="994" w:type="dxa"/>
            <w:shd w:val="clear" w:color="auto" w:fill="00CC00"/>
            <w:vAlign w:val="center"/>
          </w:tcPr>
          <w:p w14:paraId="4510B5B2" w14:textId="35C35326" w:rsidR="00DE6601" w:rsidRPr="007C79CE" w:rsidRDefault="007C79CE" w:rsidP="00DE6601">
            <w:pPr>
              <w:ind w:left="85"/>
              <w:rPr>
                <w:rFonts w:ascii="Calibri" w:hAnsi="Calibri" w:cs="Arial"/>
                <w:sz w:val="18"/>
                <w:szCs w:val="18"/>
                <w:lang w:val="en-GB" w:eastAsia="ja-JP"/>
                <w:rPrChange w:id="37" w:author="Michel COUSQUER" w:date="2019-05-06T14:03:00Z">
                  <w:rPr>
                    <w:rFonts w:ascii="Calibri" w:hAnsi="Calibri" w:cs="Arial"/>
                    <w:sz w:val="18"/>
                    <w:szCs w:val="18"/>
                    <w:lang w:val="en-GB" w:eastAsia="ja-JP"/>
                  </w:rPr>
                </w:rPrChange>
              </w:rPr>
            </w:pPr>
            <w:ins w:id="38" w:author="Michel COUSQUER" w:date="2019-05-06T14:03:00Z">
              <w:r w:rsidRPr="007C79CE">
                <w:rPr>
                  <w:rFonts w:ascii="Calibri" w:hAnsi="Calibri" w:cs="Arial"/>
                  <w:sz w:val="18"/>
                  <w:szCs w:val="18"/>
                  <w:lang w:val="en-GB" w:eastAsia="ja-JP"/>
                  <w:rPrChange w:id="39" w:author="Michel COUSQUER" w:date="2019-05-06T14:03:00Z">
                    <w:rPr>
                      <w:rFonts w:ascii="Calibri" w:hAnsi="Calibri" w:cs="Arial"/>
                      <w:sz w:val="18"/>
                      <w:szCs w:val="18"/>
                      <w:lang w:val="en-GB" w:eastAsia="ja-JP"/>
                    </w:rPr>
                  </w:rPrChange>
                </w:rPr>
                <w:t>Australia, 2021</w:t>
              </w:r>
            </w:ins>
          </w:p>
        </w:tc>
      </w:tr>
      <w:tr w:rsidR="001611B5" w:rsidRPr="003D2A21" w14:paraId="13A6D838" w14:textId="77777777" w:rsidTr="00B568B1">
        <w:trPr>
          <w:gridAfter w:val="2"/>
          <w:wAfter w:w="10100" w:type="dxa"/>
          <w:trHeight w:val="616"/>
        </w:trPr>
        <w:tc>
          <w:tcPr>
            <w:tcW w:w="2894" w:type="dxa"/>
            <w:vMerge/>
            <w:vAlign w:val="center"/>
          </w:tcPr>
          <w:p w14:paraId="711EF188" w14:textId="77777777" w:rsidR="001611B5" w:rsidRPr="003D2A21" w:rsidRDefault="001611B5" w:rsidP="001611B5">
            <w:pPr>
              <w:pStyle w:val="Agenda2"/>
              <w:tabs>
                <w:tab w:val="clear" w:pos="1418"/>
                <w:tab w:val="num" w:pos="459"/>
              </w:tabs>
              <w:ind w:left="459" w:hanging="459"/>
              <w:rPr>
                <w:rFonts w:ascii="Calibri" w:hAnsi="Calibri" w:cs="Arial"/>
                <w:sz w:val="18"/>
                <w:szCs w:val="18"/>
              </w:rPr>
            </w:pPr>
          </w:p>
        </w:tc>
        <w:tc>
          <w:tcPr>
            <w:tcW w:w="4680" w:type="dxa"/>
            <w:vAlign w:val="center"/>
          </w:tcPr>
          <w:p w14:paraId="4B24EE29" w14:textId="77777777" w:rsidR="001611B5" w:rsidRPr="00FF45E2" w:rsidRDefault="001611B5" w:rsidP="001611B5">
            <w:pPr>
              <w:pStyle w:val="Agenda2"/>
              <w:numPr>
                <w:ilvl w:val="2"/>
                <w:numId w:val="1"/>
              </w:numPr>
              <w:ind w:left="606"/>
              <w:rPr>
                <w:rFonts w:ascii="Calibri" w:hAnsi="Calibri" w:cs="Arial"/>
                <w:sz w:val="18"/>
                <w:szCs w:val="18"/>
              </w:rPr>
            </w:pPr>
            <w:r w:rsidRPr="00FF45E2">
              <w:rPr>
                <w:rFonts w:ascii="Calibri" w:hAnsi="Calibri" w:cs="Arial"/>
                <w:sz w:val="18"/>
                <w:szCs w:val="18"/>
              </w:rPr>
              <w:t>Monitor Battery development for use in AtoN</w:t>
            </w:r>
          </w:p>
        </w:tc>
        <w:tc>
          <w:tcPr>
            <w:tcW w:w="3804" w:type="dxa"/>
            <w:tcBorders>
              <w:top w:val="nil"/>
              <w:left w:val="single" w:sz="4" w:space="0" w:color="auto"/>
              <w:bottom w:val="single" w:sz="4" w:space="0" w:color="auto"/>
              <w:right w:val="single" w:sz="4" w:space="0" w:color="auto"/>
            </w:tcBorders>
            <w:shd w:val="clear" w:color="auto" w:fill="auto"/>
            <w:vAlign w:val="center"/>
          </w:tcPr>
          <w:p w14:paraId="62D16931" w14:textId="77777777" w:rsidR="001611B5" w:rsidRPr="00C7011A" w:rsidRDefault="001611B5" w:rsidP="001611B5">
            <w:pPr>
              <w:pStyle w:val="Agenda2"/>
              <w:numPr>
                <w:ilvl w:val="0"/>
                <w:numId w:val="0"/>
              </w:numPr>
              <w:ind w:left="567" w:hanging="386"/>
              <w:rPr>
                <w:rFonts w:ascii="Calibri" w:hAnsi="Calibri" w:cs="Arial"/>
                <w:sz w:val="18"/>
                <w:szCs w:val="18"/>
              </w:rPr>
            </w:pPr>
            <w:r w:rsidRPr="00C7011A">
              <w:rPr>
                <w:rFonts w:ascii="Calibri" w:hAnsi="Calibri" w:cs="Arial"/>
                <w:sz w:val="18"/>
                <w:szCs w:val="18"/>
              </w:rPr>
              <w:t xml:space="preserve">Knowledge </w:t>
            </w:r>
            <w:r w:rsidRPr="003C6A37">
              <w:rPr>
                <w:rFonts w:ascii="Calibri" w:hAnsi="Calibri" w:cs="Arial"/>
                <w:noProof/>
                <w:sz w:val="18"/>
                <w:szCs w:val="18"/>
              </w:rPr>
              <w:t>within</w:t>
            </w:r>
            <w:r w:rsidRPr="00C7011A">
              <w:rPr>
                <w:rFonts w:ascii="Calibri" w:hAnsi="Calibri" w:cs="Arial"/>
                <w:sz w:val="18"/>
                <w:szCs w:val="18"/>
              </w:rPr>
              <w:t xml:space="preserve"> ENG</w:t>
            </w:r>
          </w:p>
        </w:tc>
        <w:tc>
          <w:tcPr>
            <w:tcW w:w="416" w:type="dxa"/>
            <w:shd w:val="clear" w:color="auto" w:fill="auto"/>
            <w:vAlign w:val="center"/>
          </w:tcPr>
          <w:p w14:paraId="16BD75E3" w14:textId="77777777" w:rsidR="001611B5" w:rsidRPr="003D2A21" w:rsidRDefault="001611B5" w:rsidP="001611B5">
            <w:pPr>
              <w:pStyle w:val="Agenda2"/>
              <w:numPr>
                <w:ilvl w:val="0"/>
                <w:numId w:val="0"/>
              </w:numPr>
              <w:jc w:val="center"/>
              <w:rPr>
                <w:rFonts w:ascii="Calibri" w:hAnsi="Calibri" w:cs="Arial"/>
                <w:sz w:val="18"/>
                <w:szCs w:val="18"/>
              </w:rPr>
            </w:pPr>
            <w:r>
              <w:rPr>
                <w:rFonts w:ascii="Calibri" w:hAnsi="Calibri" w:cs="Arial"/>
                <w:sz w:val="18"/>
                <w:szCs w:val="18"/>
              </w:rPr>
              <w:t>2</w:t>
            </w:r>
          </w:p>
        </w:tc>
        <w:tc>
          <w:tcPr>
            <w:tcW w:w="244" w:type="dxa"/>
            <w:vAlign w:val="center"/>
          </w:tcPr>
          <w:p w14:paraId="7D604D51" w14:textId="2EF8FC3C"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7283240B" w14:textId="20F15A92"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2C0AB182" w14:textId="662C6588" w:rsidR="001611B5" w:rsidRPr="003D2A21" w:rsidRDefault="001611B5" w:rsidP="001611B5">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31489747" w14:textId="50401215" w:rsidR="001611B5" w:rsidRPr="003D2A21" w:rsidRDefault="001611B5" w:rsidP="001611B5">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48E04A78" w14:textId="45029D40"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5F95C8F7" w14:textId="10577020"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104B90BD" w14:textId="0575473B"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994" w:type="dxa"/>
            <w:shd w:val="clear" w:color="auto" w:fill="00CC00"/>
            <w:vAlign w:val="center"/>
          </w:tcPr>
          <w:p w14:paraId="3DFC5071" w14:textId="288ADB08" w:rsidR="001611B5" w:rsidRPr="007C79CE" w:rsidRDefault="001611B5" w:rsidP="001611B5">
            <w:pPr>
              <w:ind w:left="85"/>
              <w:rPr>
                <w:rFonts w:ascii="Calibri" w:hAnsi="Calibri" w:cs="Arial"/>
                <w:sz w:val="18"/>
                <w:szCs w:val="18"/>
                <w:lang w:val="en-GB" w:eastAsia="ja-JP"/>
                <w:rPrChange w:id="40" w:author="Michel COUSQUER" w:date="2019-05-06T14:03:00Z">
                  <w:rPr>
                    <w:rFonts w:ascii="Calibri" w:hAnsi="Calibri" w:cs="Arial"/>
                    <w:sz w:val="18"/>
                    <w:szCs w:val="18"/>
                    <w:lang w:val="en-GB" w:eastAsia="ja-JP"/>
                  </w:rPr>
                </w:rPrChange>
              </w:rPr>
            </w:pPr>
            <w:ins w:id="41" w:author="Michel COUSQUER" w:date="2019-03-21T15:42:00Z">
              <w:r w:rsidRPr="007C79CE">
                <w:rPr>
                  <w:rFonts w:ascii="Calibri" w:hAnsi="Calibri" w:cs="Arial"/>
                  <w:sz w:val="18"/>
                  <w:szCs w:val="18"/>
                  <w:lang w:val="en-GB" w:eastAsia="ja-JP"/>
                  <w:rPrChange w:id="42" w:author="Michel COUSQUER" w:date="2019-05-06T14:03:00Z">
                    <w:rPr>
                      <w:rFonts w:ascii="Calibri" w:hAnsi="Calibri" w:cs="Arial"/>
                      <w:sz w:val="18"/>
                      <w:szCs w:val="18"/>
                      <w:highlight w:val="yellow"/>
                      <w:lang w:val="en-GB" w:eastAsia="ja-JP"/>
                    </w:rPr>
                  </w:rPrChange>
                </w:rPr>
                <w:t>Moved to ENG10</w:t>
              </w:r>
            </w:ins>
          </w:p>
        </w:tc>
      </w:tr>
      <w:tr w:rsidR="001611B5" w:rsidRPr="003D2A21" w14:paraId="309925EF" w14:textId="77777777" w:rsidTr="0072572F">
        <w:trPr>
          <w:gridAfter w:val="2"/>
          <w:wAfter w:w="10100" w:type="dxa"/>
          <w:trHeight w:val="616"/>
        </w:trPr>
        <w:tc>
          <w:tcPr>
            <w:tcW w:w="2894" w:type="dxa"/>
            <w:vMerge w:val="restart"/>
            <w:vAlign w:val="center"/>
          </w:tcPr>
          <w:p w14:paraId="02C195AB" w14:textId="77777777" w:rsidR="001611B5" w:rsidRPr="003D2A21" w:rsidRDefault="001611B5" w:rsidP="001611B5">
            <w:pPr>
              <w:pStyle w:val="Agenda2"/>
              <w:tabs>
                <w:tab w:val="clear" w:pos="1418"/>
                <w:tab w:val="num" w:pos="459"/>
              </w:tabs>
              <w:ind w:left="459" w:hanging="459"/>
              <w:rPr>
                <w:rFonts w:ascii="Calibri" w:hAnsi="Calibri" w:cs="Arial"/>
                <w:sz w:val="18"/>
                <w:szCs w:val="18"/>
              </w:rPr>
            </w:pPr>
            <w:r w:rsidRPr="004731C9">
              <w:rPr>
                <w:rFonts w:ascii="Calibri" w:hAnsi="Calibri" w:cs="Arial"/>
                <w:sz w:val="18"/>
                <w:szCs w:val="18"/>
              </w:rPr>
              <w:t xml:space="preserve">Floating AtoN (buoys, moorings, stability, </w:t>
            </w:r>
            <w:r w:rsidRPr="003C6A37">
              <w:rPr>
                <w:rFonts w:ascii="Calibri" w:hAnsi="Calibri" w:cs="Arial"/>
                <w:noProof/>
                <w:sz w:val="18"/>
                <w:szCs w:val="18"/>
              </w:rPr>
              <w:t>etc.</w:t>
            </w:r>
            <w:r w:rsidRPr="004731C9">
              <w:rPr>
                <w:rFonts w:ascii="Calibri" w:hAnsi="Calibri" w:cs="Arial"/>
                <w:sz w:val="18"/>
                <w:szCs w:val="18"/>
              </w:rPr>
              <w:t>)</w:t>
            </w:r>
          </w:p>
        </w:tc>
        <w:tc>
          <w:tcPr>
            <w:tcW w:w="4680" w:type="dxa"/>
            <w:vAlign w:val="center"/>
          </w:tcPr>
          <w:p w14:paraId="579772DF" w14:textId="7C035686" w:rsidR="001611B5" w:rsidRPr="00CE3AF1" w:rsidRDefault="001611B5" w:rsidP="001611B5">
            <w:pPr>
              <w:pStyle w:val="Agenda2"/>
              <w:numPr>
                <w:ilvl w:val="2"/>
                <w:numId w:val="1"/>
              </w:numPr>
              <w:ind w:left="606"/>
              <w:rPr>
                <w:rFonts w:ascii="Calibri" w:hAnsi="Calibri" w:cs="Arial"/>
                <w:sz w:val="18"/>
                <w:szCs w:val="18"/>
                <w:lang w:val="fr-FR"/>
              </w:rPr>
            </w:pPr>
            <w:r w:rsidRPr="00FF45E2">
              <w:rPr>
                <w:rFonts w:ascii="Calibri" w:hAnsi="Calibri" w:cs="Arial"/>
                <w:sz w:val="18"/>
                <w:szCs w:val="18"/>
              </w:rPr>
              <w:t xml:space="preserve">Develop guidance </w:t>
            </w:r>
            <w:r>
              <w:rPr>
                <w:rFonts w:ascii="Calibri" w:hAnsi="Calibri" w:cs="Arial"/>
                <w:sz w:val="18"/>
                <w:szCs w:val="18"/>
              </w:rPr>
              <w:t>quantifying characteristics to meet nautical and operational requirements and ways to verify them</w:t>
            </w:r>
          </w:p>
        </w:tc>
        <w:tc>
          <w:tcPr>
            <w:tcW w:w="3804" w:type="dxa"/>
            <w:tcBorders>
              <w:top w:val="nil"/>
              <w:left w:val="single" w:sz="4" w:space="0" w:color="auto"/>
              <w:bottom w:val="single" w:sz="4" w:space="0" w:color="auto"/>
              <w:right w:val="single" w:sz="4" w:space="0" w:color="auto"/>
            </w:tcBorders>
            <w:shd w:val="clear" w:color="auto" w:fill="auto"/>
            <w:vAlign w:val="center"/>
          </w:tcPr>
          <w:p w14:paraId="681EC63B" w14:textId="4684C6F2" w:rsidR="001611B5" w:rsidRPr="00C7011A" w:rsidRDefault="001611B5" w:rsidP="001611B5">
            <w:pPr>
              <w:pStyle w:val="Agenda2"/>
              <w:numPr>
                <w:ilvl w:val="0"/>
                <w:numId w:val="0"/>
              </w:numPr>
              <w:ind w:left="567" w:hanging="386"/>
              <w:rPr>
                <w:rFonts w:ascii="Calibri" w:hAnsi="Calibri" w:cs="Arial"/>
                <w:sz w:val="18"/>
                <w:szCs w:val="18"/>
              </w:rPr>
            </w:pPr>
            <w:r w:rsidRPr="00C7011A">
              <w:rPr>
                <w:rFonts w:ascii="Calibri" w:hAnsi="Calibri" w:cs="Arial"/>
                <w:sz w:val="18"/>
                <w:szCs w:val="18"/>
              </w:rPr>
              <w:t>New Guideline</w:t>
            </w:r>
            <w:r w:rsidRPr="00CE3AF1">
              <w:rPr>
                <w:rFonts w:ascii="Calibri" w:hAnsi="Calibri" w:cs="Arial"/>
                <w:sz w:val="18"/>
                <w:szCs w:val="18"/>
                <w:lang w:val="fr-FR"/>
              </w:rPr>
              <w:t xml:space="preserve"> or develop existing</w:t>
            </w:r>
            <w:r>
              <w:rPr>
                <w:rFonts w:ascii="Calibri" w:hAnsi="Calibri" w:cs="Arial"/>
                <w:sz w:val="18"/>
                <w:szCs w:val="18"/>
                <w:lang w:val="fr-FR"/>
              </w:rPr>
              <w:t xml:space="preserve"> Guideline</w:t>
            </w:r>
          </w:p>
        </w:tc>
        <w:tc>
          <w:tcPr>
            <w:tcW w:w="416" w:type="dxa"/>
            <w:shd w:val="clear" w:color="auto" w:fill="auto"/>
            <w:vAlign w:val="center"/>
          </w:tcPr>
          <w:p w14:paraId="7FA7A184" w14:textId="77777777" w:rsidR="001611B5" w:rsidRPr="003D2A21" w:rsidRDefault="001611B5" w:rsidP="001611B5">
            <w:pPr>
              <w:pStyle w:val="Agenda2"/>
              <w:numPr>
                <w:ilvl w:val="0"/>
                <w:numId w:val="0"/>
              </w:numPr>
              <w:jc w:val="center"/>
              <w:rPr>
                <w:rFonts w:ascii="Calibri" w:hAnsi="Calibri" w:cs="Arial"/>
                <w:sz w:val="18"/>
                <w:szCs w:val="18"/>
              </w:rPr>
            </w:pPr>
            <w:r>
              <w:rPr>
                <w:rFonts w:ascii="Calibri" w:hAnsi="Calibri" w:cs="Arial"/>
                <w:sz w:val="18"/>
                <w:szCs w:val="18"/>
              </w:rPr>
              <w:t>2</w:t>
            </w:r>
          </w:p>
        </w:tc>
        <w:tc>
          <w:tcPr>
            <w:tcW w:w="244" w:type="dxa"/>
            <w:vAlign w:val="center"/>
          </w:tcPr>
          <w:p w14:paraId="5CEC4E38" w14:textId="78D4A007"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7081B18D" w14:textId="100C2003"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3A856E0D" w14:textId="3C34C31F" w:rsidR="001611B5" w:rsidRPr="003D2A21" w:rsidRDefault="001611B5" w:rsidP="001611B5">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2BDBBE11" w14:textId="4F2E404C" w:rsidR="001611B5" w:rsidRPr="003D2A21" w:rsidRDefault="001611B5" w:rsidP="001611B5">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281767BF" w14:textId="3C657AC0"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24F3CE80" w14:textId="1C22FB1C"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3845BC3F" w14:textId="77777777" w:rsidR="001611B5" w:rsidRPr="003D2A21" w:rsidRDefault="001611B5" w:rsidP="001611B5">
            <w:pPr>
              <w:jc w:val="center"/>
              <w:rPr>
                <w:rFonts w:ascii="Calibri" w:hAnsi="Calibri" w:cs="Arial"/>
                <w:sz w:val="18"/>
                <w:szCs w:val="18"/>
                <w:lang w:val="en-GB"/>
              </w:rPr>
            </w:pPr>
          </w:p>
        </w:tc>
        <w:tc>
          <w:tcPr>
            <w:tcW w:w="994" w:type="dxa"/>
            <w:shd w:val="clear" w:color="auto" w:fill="00CC00"/>
            <w:vAlign w:val="center"/>
          </w:tcPr>
          <w:p w14:paraId="66539C1E" w14:textId="720184AA" w:rsidR="001611B5" w:rsidRPr="007C79CE" w:rsidRDefault="001611B5" w:rsidP="001611B5">
            <w:pPr>
              <w:ind w:left="85"/>
              <w:rPr>
                <w:rFonts w:ascii="Calibri" w:hAnsi="Calibri" w:cs="Arial"/>
                <w:sz w:val="18"/>
                <w:szCs w:val="18"/>
                <w:lang w:val="en-GB" w:eastAsia="ja-JP"/>
                <w:rPrChange w:id="43" w:author="Michel COUSQUER" w:date="2019-05-06T14:03:00Z">
                  <w:rPr>
                    <w:rFonts w:ascii="Calibri" w:hAnsi="Calibri" w:cs="Arial"/>
                    <w:sz w:val="18"/>
                    <w:szCs w:val="18"/>
                    <w:lang w:val="en-GB" w:eastAsia="ja-JP"/>
                  </w:rPr>
                </w:rPrChange>
              </w:rPr>
            </w:pPr>
            <w:ins w:id="44" w:author="Michel COUSQUER" w:date="2019-03-21T15:42:00Z">
              <w:r w:rsidRPr="007C79CE">
                <w:rPr>
                  <w:rFonts w:ascii="Calibri" w:hAnsi="Calibri" w:cs="Arial"/>
                  <w:sz w:val="18"/>
                  <w:szCs w:val="18"/>
                  <w:lang w:val="en-GB" w:eastAsia="ja-JP"/>
                  <w:rPrChange w:id="45" w:author="Michel COUSQUER" w:date="2019-05-06T14:03:00Z">
                    <w:rPr>
                      <w:rFonts w:ascii="Calibri" w:hAnsi="Calibri" w:cs="Arial"/>
                      <w:sz w:val="18"/>
                      <w:szCs w:val="18"/>
                      <w:highlight w:val="yellow"/>
                      <w:lang w:val="en-GB" w:eastAsia="ja-JP"/>
                    </w:rPr>
                  </w:rPrChange>
                </w:rPr>
                <w:t>Moved to ENG10</w:t>
              </w:r>
            </w:ins>
          </w:p>
        </w:tc>
      </w:tr>
      <w:tr w:rsidR="001611B5" w:rsidRPr="003D2A21" w14:paraId="3E4819E1" w14:textId="77777777" w:rsidTr="0072572F">
        <w:trPr>
          <w:gridAfter w:val="2"/>
          <w:wAfter w:w="10100" w:type="dxa"/>
          <w:trHeight w:val="616"/>
        </w:trPr>
        <w:tc>
          <w:tcPr>
            <w:tcW w:w="2894" w:type="dxa"/>
            <w:vMerge/>
            <w:vAlign w:val="center"/>
          </w:tcPr>
          <w:p w14:paraId="7E50FF0A" w14:textId="77777777" w:rsidR="001611B5" w:rsidRPr="003D2A21" w:rsidRDefault="001611B5" w:rsidP="001611B5">
            <w:pPr>
              <w:pStyle w:val="Agenda2"/>
              <w:tabs>
                <w:tab w:val="clear" w:pos="1418"/>
                <w:tab w:val="num" w:pos="459"/>
              </w:tabs>
              <w:ind w:left="459" w:hanging="459"/>
              <w:rPr>
                <w:rFonts w:ascii="Calibri" w:hAnsi="Calibri" w:cs="Arial"/>
                <w:sz w:val="18"/>
                <w:szCs w:val="18"/>
              </w:rPr>
            </w:pPr>
          </w:p>
        </w:tc>
        <w:tc>
          <w:tcPr>
            <w:tcW w:w="4680" w:type="dxa"/>
            <w:vAlign w:val="center"/>
          </w:tcPr>
          <w:p w14:paraId="04550BD6" w14:textId="45C789E3" w:rsidR="001611B5" w:rsidRPr="00FF45E2" w:rsidRDefault="001611B5" w:rsidP="001611B5">
            <w:pPr>
              <w:pStyle w:val="Agenda2"/>
              <w:numPr>
                <w:ilvl w:val="2"/>
                <w:numId w:val="1"/>
              </w:numPr>
              <w:ind w:left="606"/>
              <w:rPr>
                <w:rFonts w:ascii="Calibri" w:hAnsi="Calibri" w:cs="Arial"/>
                <w:sz w:val="18"/>
                <w:szCs w:val="18"/>
              </w:rPr>
            </w:pPr>
            <w:r w:rsidRPr="00FF45E2">
              <w:rPr>
                <w:rFonts w:ascii="Calibri" w:hAnsi="Calibri" w:cs="Arial"/>
                <w:sz w:val="18"/>
                <w:szCs w:val="18"/>
              </w:rPr>
              <w:t>Devel</w:t>
            </w:r>
            <w:r>
              <w:rPr>
                <w:rFonts w:ascii="Calibri" w:hAnsi="Calibri" w:cs="Arial"/>
                <w:sz w:val="18"/>
                <w:szCs w:val="18"/>
              </w:rPr>
              <w:t>op new guideline on radar reflector (reflection) properties</w:t>
            </w:r>
          </w:p>
        </w:tc>
        <w:tc>
          <w:tcPr>
            <w:tcW w:w="3804" w:type="dxa"/>
            <w:tcBorders>
              <w:top w:val="nil"/>
              <w:left w:val="single" w:sz="4" w:space="0" w:color="auto"/>
              <w:bottom w:val="single" w:sz="4" w:space="0" w:color="auto"/>
              <w:right w:val="single" w:sz="4" w:space="0" w:color="auto"/>
            </w:tcBorders>
            <w:shd w:val="clear" w:color="auto" w:fill="auto"/>
            <w:vAlign w:val="center"/>
          </w:tcPr>
          <w:p w14:paraId="4DB3C51E" w14:textId="77777777" w:rsidR="001611B5" w:rsidRPr="00C7011A" w:rsidRDefault="001611B5" w:rsidP="001611B5">
            <w:pPr>
              <w:pStyle w:val="Agenda2"/>
              <w:numPr>
                <w:ilvl w:val="0"/>
                <w:numId w:val="0"/>
              </w:numPr>
              <w:ind w:left="567" w:hanging="386"/>
              <w:rPr>
                <w:rFonts w:ascii="Calibri" w:hAnsi="Calibri" w:cs="Arial"/>
                <w:sz w:val="18"/>
                <w:szCs w:val="18"/>
              </w:rPr>
            </w:pPr>
            <w:r w:rsidRPr="00C7011A">
              <w:rPr>
                <w:rFonts w:ascii="Calibri" w:hAnsi="Calibri" w:cs="Arial"/>
                <w:sz w:val="18"/>
                <w:szCs w:val="18"/>
              </w:rPr>
              <w:t>New Guideline</w:t>
            </w:r>
          </w:p>
        </w:tc>
        <w:tc>
          <w:tcPr>
            <w:tcW w:w="416" w:type="dxa"/>
            <w:shd w:val="clear" w:color="auto" w:fill="auto"/>
            <w:vAlign w:val="center"/>
          </w:tcPr>
          <w:p w14:paraId="049DE878" w14:textId="77777777" w:rsidR="001611B5" w:rsidRPr="003D2A21" w:rsidRDefault="001611B5" w:rsidP="001611B5">
            <w:pPr>
              <w:pStyle w:val="Agenda2"/>
              <w:numPr>
                <w:ilvl w:val="0"/>
                <w:numId w:val="0"/>
              </w:numPr>
              <w:jc w:val="center"/>
              <w:rPr>
                <w:rFonts w:ascii="Calibri" w:hAnsi="Calibri" w:cs="Arial"/>
                <w:sz w:val="18"/>
                <w:szCs w:val="18"/>
              </w:rPr>
            </w:pPr>
            <w:r>
              <w:rPr>
                <w:rFonts w:ascii="Calibri" w:hAnsi="Calibri" w:cs="Arial"/>
                <w:sz w:val="18"/>
                <w:szCs w:val="18"/>
              </w:rPr>
              <w:t>2</w:t>
            </w:r>
          </w:p>
        </w:tc>
        <w:tc>
          <w:tcPr>
            <w:tcW w:w="244" w:type="dxa"/>
            <w:vAlign w:val="center"/>
          </w:tcPr>
          <w:p w14:paraId="38EBEB88" w14:textId="0DB1BCA1"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4DB79320" w14:textId="769E37DD"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169420D9" w14:textId="2ED20F26" w:rsidR="001611B5" w:rsidRPr="003D2A21" w:rsidRDefault="001611B5" w:rsidP="001611B5">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4BBCDFBA" w14:textId="4B9BF401" w:rsidR="001611B5" w:rsidRPr="003D2A21" w:rsidRDefault="001611B5" w:rsidP="001611B5">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27DFB392" w14:textId="38ECA3FA"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4BF8A914" w14:textId="695B90F3"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1D7B3138" w14:textId="77777777" w:rsidR="001611B5" w:rsidRPr="003D2A21" w:rsidRDefault="001611B5" w:rsidP="001611B5">
            <w:pPr>
              <w:jc w:val="center"/>
              <w:rPr>
                <w:rFonts w:ascii="Calibri" w:hAnsi="Calibri" w:cs="Arial"/>
                <w:sz w:val="18"/>
                <w:szCs w:val="18"/>
                <w:lang w:val="en-GB"/>
              </w:rPr>
            </w:pPr>
          </w:p>
        </w:tc>
        <w:tc>
          <w:tcPr>
            <w:tcW w:w="994" w:type="dxa"/>
            <w:shd w:val="clear" w:color="auto" w:fill="00CC00"/>
            <w:vAlign w:val="center"/>
          </w:tcPr>
          <w:p w14:paraId="1A1BF9BA" w14:textId="3F4B67E4" w:rsidR="001611B5" w:rsidRPr="007C79CE" w:rsidRDefault="001611B5" w:rsidP="001611B5">
            <w:pPr>
              <w:ind w:left="85"/>
              <w:rPr>
                <w:rFonts w:ascii="Calibri" w:hAnsi="Calibri" w:cs="Arial"/>
                <w:sz w:val="18"/>
                <w:szCs w:val="18"/>
                <w:lang w:val="en-GB" w:eastAsia="ja-JP"/>
                <w:rPrChange w:id="46" w:author="Michel COUSQUER" w:date="2019-05-06T14:03:00Z">
                  <w:rPr>
                    <w:rFonts w:ascii="Calibri" w:hAnsi="Calibri" w:cs="Arial"/>
                    <w:sz w:val="18"/>
                    <w:szCs w:val="18"/>
                    <w:lang w:val="en-GB" w:eastAsia="ja-JP"/>
                  </w:rPr>
                </w:rPrChange>
              </w:rPr>
            </w:pPr>
            <w:ins w:id="47" w:author="Michel COUSQUER" w:date="2019-03-21T15:42:00Z">
              <w:r w:rsidRPr="007C79CE">
                <w:rPr>
                  <w:rFonts w:ascii="Calibri" w:hAnsi="Calibri" w:cs="Arial"/>
                  <w:sz w:val="18"/>
                  <w:szCs w:val="18"/>
                  <w:lang w:val="en-GB" w:eastAsia="ja-JP"/>
                  <w:rPrChange w:id="48" w:author="Michel COUSQUER" w:date="2019-05-06T14:03:00Z">
                    <w:rPr>
                      <w:rFonts w:ascii="Calibri" w:hAnsi="Calibri" w:cs="Arial"/>
                      <w:sz w:val="18"/>
                      <w:szCs w:val="18"/>
                      <w:highlight w:val="yellow"/>
                      <w:lang w:val="en-GB" w:eastAsia="ja-JP"/>
                    </w:rPr>
                  </w:rPrChange>
                </w:rPr>
                <w:t>Ongoing work</w:t>
              </w:r>
              <w:r w:rsidRPr="007C79CE">
                <w:rPr>
                  <w:rFonts w:ascii="Calibri" w:hAnsi="Calibri" w:cs="Arial"/>
                  <w:sz w:val="18"/>
                  <w:szCs w:val="18"/>
                  <w:lang w:val="en-GB" w:eastAsia="ja-JP"/>
                  <w:rPrChange w:id="49" w:author="Michel COUSQUER" w:date="2019-05-06T14:03:00Z">
                    <w:rPr>
                      <w:rFonts w:ascii="Calibri" w:hAnsi="Calibri" w:cs="Arial"/>
                      <w:sz w:val="18"/>
                      <w:szCs w:val="18"/>
                      <w:lang w:val="en-GB" w:eastAsia="ja-JP"/>
                    </w:rPr>
                  </w:rPrChange>
                </w:rPr>
                <w:t xml:space="preserve"> </w:t>
              </w:r>
            </w:ins>
          </w:p>
        </w:tc>
      </w:tr>
      <w:tr w:rsidR="001611B5" w:rsidRPr="003D2A21" w14:paraId="3474377D" w14:textId="77777777" w:rsidTr="0072572F">
        <w:trPr>
          <w:gridAfter w:val="2"/>
          <w:wAfter w:w="10100" w:type="dxa"/>
          <w:trHeight w:val="616"/>
        </w:trPr>
        <w:tc>
          <w:tcPr>
            <w:tcW w:w="2894" w:type="dxa"/>
            <w:vMerge/>
            <w:vAlign w:val="center"/>
          </w:tcPr>
          <w:p w14:paraId="6F15A740" w14:textId="77777777" w:rsidR="001611B5" w:rsidRPr="003D2A21" w:rsidRDefault="001611B5" w:rsidP="001611B5">
            <w:pPr>
              <w:pStyle w:val="Agenda2"/>
              <w:tabs>
                <w:tab w:val="clear" w:pos="1418"/>
                <w:tab w:val="num" w:pos="459"/>
              </w:tabs>
              <w:ind w:left="459" w:hanging="459"/>
              <w:rPr>
                <w:rFonts w:ascii="Calibri" w:hAnsi="Calibri" w:cs="Arial"/>
                <w:sz w:val="18"/>
                <w:szCs w:val="18"/>
              </w:rPr>
            </w:pPr>
          </w:p>
        </w:tc>
        <w:tc>
          <w:tcPr>
            <w:tcW w:w="4680" w:type="dxa"/>
            <w:vAlign w:val="center"/>
          </w:tcPr>
          <w:p w14:paraId="2CBE2C46" w14:textId="51D5F79C" w:rsidR="001611B5" w:rsidRPr="00FF45E2" w:rsidRDefault="001611B5" w:rsidP="001611B5">
            <w:pPr>
              <w:pStyle w:val="Agenda2"/>
              <w:numPr>
                <w:ilvl w:val="2"/>
                <w:numId w:val="1"/>
              </w:numPr>
              <w:ind w:left="606"/>
              <w:rPr>
                <w:rFonts w:ascii="Calibri" w:hAnsi="Calibri" w:cs="Arial"/>
                <w:sz w:val="18"/>
                <w:szCs w:val="18"/>
              </w:rPr>
            </w:pPr>
            <w:r>
              <w:rPr>
                <w:rFonts w:ascii="Calibri" w:hAnsi="Calibri" w:cs="Arial"/>
                <w:sz w:val="18"/>
                <w:szCs w:val="18"/>
              </w:rPr>
              <w:t>Creating an overview guidance</w:t>
            </w:r>
            <w:r w:rsidRPr="00FF45E2">
              <w:rPr>
                <w:rFonts w:ascii="Calibri" w:hAnsi="Calibri" w:cs="Arial"/>
                <w:sz w:val="18"/>
                <w:szCs w:val="18"/>
              </w:rPr>
              <w:t xml:space="preserve"> on floating AtoN</w:t>
            </w:r>
          </w:p>
        </w:tc>
        <w:tc>
          <w:tcPr>
            <w:tcW w:w="3804" w:type="dxa"/>
            <w:tcBorders>
              <w:top w:val="nil"/>
              <w:left w:val="single" w:sz="4" w:space="0" w:color="auto"/>
              <w:bottom w:val="single" w:sz="4" w:space="0" w:color="auto"/>
              <w:right w:val="single" w:sz="4" w:space="0" w:color="auto"/>
            </w:tcBorders>
            <w:shd w:val="clear" w:color="auto" w:fill="auto"/>
            <w:vAlign w:val="center"/>
          </w:tcPr>
          <w:p w14:paraId="16B5542C" w14:textId="2FBE3FDB" w:rsidR="001611B5" w:rsidRPr="00C7011A" w:rsidRDefault="001611B5" w:rsidP="001611B5">
            <w:pPr>
              <w:pStyle w:val="Agenda2"/>
              <w:numPr>
                <w:ilvl w:val="0"/>
                <w:numId w:val="0"/>
              </w:numPr>
              <w:ind w:left="567" w:hanging="386"/>
              <w:rPr>
                <w:rFonts w:ascii="Calibri" w:hAnsi="Calibri" w:cs="Arial"/>
                <w:sz w:val="18"/>
                <w:szCs w:val="18"/>
              </w:rPr>
            </w:pPr>
            <w:r w:rsidRPr="00C7011A">
              <w:rPr>
                <w:rFonts w:ascii="Calibri" w:hAnsi="Calibri" w:cs="Arial"/>
                <w:sz w:val="18"/>
                <w:szCs w:val="18"/>
              </w:rPr>
              <w:t>New Guideline</w:t>
            </w:r>
            <w:r>
              <w:rPr>
                <w:rFonts w:ascii="Calibri" w:hAnsi="Calibri" w:cs="Arial"/>
                <w:sz w:val="18"/>
                <w:szCs w:val="18"/>
              </w:rPr>
              <w:t xml:space="preserve"> or recommendation</w:t>
            </w:r>
          </w:p>
        </w:tc>
        <w:tc>
          <w:tcPr>
            <w:tcW w:w="416" w:type="dxa"/>
            <w:shd w:val="clear" w:color="auto" w:fill="auto"/>
            <w:vAlign w:val="center"/>
          </w:tcPr>
          <w:p w14:paraId="456ACE30" w14:textId="77777777" w:rsidR="001611B5" w:rsidRPr="003D2A21" w:rsidRDefault="001611B5" w:rsidP="001611B5">
            <w:pPr>
              <w:pStyle w:val="Agenda2"/>
              <w:numPr>
                <w:ilvl w:val="0"/>
                <w:numId w:val="0"/>
              </w:numPr>
              <w:jc w:val="center"/>
              <w:rPr>
                <w:rFonts w:ascii="Calibri" w:hAnsi="Calibri" w:cs="Arial"/>
                <w:sz w:val="18"/>
                <w:szCs w:val="18"/>
              </w:rPr>
            </w:pPr>
            <w:r>
              <w:rPr>
                <w:rFonts w:ascii="Calibri" w:hAnsi="Calibri" w:cs="Arial"/>
                <w:sz w:val="18"/>
                <w:szCs w:val="18"/>
              </w:rPr>
              <w:t>2</w:t>
            </w:r>
          </w:p>
        </w:tc>
        <w:tc>
          <w:tcPr>
            <w:tcW w:w="244" w:type="dxa"/>
            <w:vAlign w:val="center"/>
          </w:tcPr>
          <w:p w14:paraId="2D74D5BD" w14:textId="71247C5E"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76388661" w14:textId="1FC42341"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71882575" w14:textId="428926E4" w:rsidR="001611B5" w:rsidRPr="003D2A21" w:rsidRDefault="001611B5" w:rsidP="001611B5">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0F11DAD7" w14:textId="22A5CE19" w:rsidR="001611B5" w:rsidRPr="003D2A21" w:rsidRDefault="001611B5" w:rsidP="001611B5">
            <w:pPr>
              <w:jc w:val="center"/>
              <w:rPr>
                <w:rFonts w:ascii="Calibri" w:hAnsi="Calibri" w:cs="Arial"/>
                <w:sz w:val="18"/>
                <w:szCs w:val="18"/>
                <w:lang w:val="en-GB" w:eastAsia="ja-JP"/>
              </w:rPr>
            </w:pPr>
            <w:r>
              <w:rPr>
                <w:rFonts w:ascii="Calibri" w:hAnsi="Calibri" w:cs="Arial"/>
                <w:sz w:val="18"/>
                <w:szCs w:val="18"/>
                <w:lang w:val="en-GB" w:eastAsia="ja-JP"/>
              </w:rPr>
              <w:t>+</w:t>
            </w:r>
          </w:p>
        </w:tc>
        <w:tc>
          <w:tcPr>
            <w:tcW w:w="284" w:type="dxa"/>
            <w:vAlign w:val="center"/>
          </w:tcPr>
          <w:p w14:paraId="3B051BC9" w14:textId="4DE063AE"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4E07B1E7" w14:textId="345CF8CE"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1840DA7D" w14:textId="77777777" w:rsidR="001611B5" w:rsidRPr="003D2A21" w:rsidRDefault="001611B5" w:rsidP="001611B5">
            <w:pPr>
              <w:jc w:val="center"/>
              <w:rPr>
                <w:rFonts w:ascii="Calibri" w:hAnsi="Calibri" w:cs="Arial"/>
                <w:sz w:val="18"/>
                <w:szCs w:val="18"/>
                <w:lang w:val="en-GB"/>
              </w:rPr>
            </w:pPr>
          </w:p>
        </w:tc>
        <w:tc>
          <w:tcPr>
            <w:tcW w:w="994" w:type="dxa"/>
            <w:shd w:val="clear" w:color="auto" w:fill="00CC00"/>
            <w:vAlign w:val="center"/>
          </w:tcPr>
          <w:p w14:paraId="0B0AB2A6" w14:textId="4ADD72AA" w:rsidR="001611B5" w:rsidRPr="007C79CE" w:rsidRDefault="001611B5" w:rsidP="001611B5">
            <w:pPr>
              <w:ind w:left="85"/>
              <w:rPr>
                <w:rFonts w:ascii="Calibri" w:hAnsi="Calibri" w:cs="Arial"/>
                <w:sz w:val="18"/>
                <w:szCs w:val="18"/>
                <w:lang w:val="en-GB" w:eastAsia="ja-JP"/>
                <w:rPrChange w:id="50" w:author="Michel COUSQUER" w:date="2019-05-06T14:03:00Z">
                  <w:rPr>
                    <w:rFonts w:ascii="Calibri" w:hAnsi="Calibri" w:cs="Arial"/>
                    <w:sz w:val="18"/>
                    <w:szCs w:val="18"/>
                    <w:lang w:val="en-GB" w:eastAsia="ja-JP"/>
                  </w:rPr>
                </w:rPrChange>
              </w:rPr>
            </w:pPr>
            <w:ins w:id="51" w:author="Michel COUSQUER" w:date="2019-03-21T15:42:00Z">
              <w:r w:rsidRPr="007C79CE">
                <w:rPr>
                  <w:rFonts w:ascii="Calibri" w:hAnsi="Calibri" w:cs="Arial"/>
                  <w:sz w:val="18"/>
                  <w:szCs w:val="18"/>
                  <w:lang w:val="en-GB" w:eastAsia="ja-JP"/>
                  <w:rPrChange w:id="52" w:author="Michel COUSQUER" w:date="2019-05-06T14:03:00Z">
                    <w:rPr>
                      <w:rFonts w:ascii="Calibri" w:hAnsi="Calibri" w:cs="Arial"/>
                      <w:sz w:val="18"/>
                      <w:szCs w:val="18"/>
                      <w:highlight w:val="yellow"/>
                      <w:lang w:val="en-GB" w:eastAsia="ja-JP"/>
                    </w:rPr>
                  </w:rPrChange>
                </w:rPr>
                <w:t>Moved to ENG10</w:t>
              </w:r>
            </w:ins>
          </w:p>
        </w:tc>
      </w:tr>
      <w:tr w:rsidR="001611B5" w:rsidRPr="003D2A21" w14:paraId="6F18FD75" w14:textId="77777777" w:rsidTr="00B568B1">
        <w:trPr>
          <w:gridAfter w:val="2"/>
          <w:wAfter w:w="10100" w:type="dxa"/>
        </w:trPr>
        <w:tc>
          <w:tcPr>
            <w:tcW w:w="2894" w:type="dxa"/>
            <w:vMerge w:val="restart"/>
            <w:vAlign w:val="center"/>
          </w:tcPr>
          <w:p w14:paraId="69817E30" w14:textId="77777777" w:rsidR="001611B5" w:rsidRPr="003D2A21" w:rsidRDefault="001611B5" w:rsidP="001611B5">
            <w:pPr>
              <w:pStyle w:val="Agenda2"/>
              <w:tabs>
                <w:tab w:val="clear" w:pos="1418"/>
                <w:tab w:val="num" w:pos="459"/>
              </w:tabs>
              <w:ind w:left="459" w:hanging="459"/>
              <w:rPr>
                <w:rFonts w:ascii="Calibri" w:hAnsi="Calibri" w:cs="Arial"/>
                <w:sz w:val="18"/>
                <w:szCs w:val="18"/>
              </w:rPr>
            </w:pPr>
            <w:r w:rsidRPr="00E91D5D">
              <w:rPr>
                <w:rFonts w:ascii="Calibri" w:hAnsi="Calibri" w:cs="Arial"/>
                <w:sz w:val="18"/>
                <w:szCs w:val="18"/>
              </w:rPr>
              <w:t>Environment, Sustainability &amp; Legacy</w:t>
            </w:r>
          </w:p>
        </w:tc>
        <w:tc>
          <w:tcPr>
            <w:tcW w:w="4680" w:type="dxa"/>
            <w:vAlign w:val="center"/>
          </w:tcPr>
          <w:p w14:paraId="27D2F817" w14:textId="5D40041E" w:rsidR="001611B5" w:rsidRPr="00CE3AF1" w:rsidRDefault="001611B5" w:rsidP="001611B5">
            <w:pPr>
              <w:pStyle w:val="Agenda2"/>
              <w:numPr>
                <w:ilvl w:val="2"/>
                <w:numId w:val="1"/>
              </w:numPr>
              <w:ind w:left="606"/>
              <w:rPr>
                <w:rFonts w:ascii="Calibri" w:hAnsi="Calibri" w:cs="Arial"/>
                <w:sz w:val="18"/>
                <w:szCs w:val="18"/>
                <w:lang w:val="fr-FR"/>
              </w:rPr>
            </w:pPr>
            <w:r>
              <w:rPr>
                <w:rFonts w:ascii="Calibri" w:hAnsi="Calibri" w:cs="Arial"/>
                <w:sz w:val="18"/>
                <w:szCs w:val="18"/>
              </w:rPr>
              <w:t>Develop Guidance on m</w:t>
            </w:r>
            <w:r w:rsidRPr="00FF45E2">
              <w:rPr>
                <w:rFonts w:ascii="Calibri" w:hAnsi="Calibri" w:cs="Arial"/>
                <w:sz w:val="18"/>
                <w:szCs w:val="18"/>
              </w:rPr>
              <w:t>odern equipm</w:t>
            </w:r>
            <w:r>
              <w:rPr>
                <w:rFonts w:ascii="Calibri" w:hAnsi="Calibri" w:cs="Arial"/>
                <w:sz w:val="18"/>
                <w:szCs w:val="18"/>
              </w:rPr>
              <w:t>ent in traditional lighthouses</w:t>
            </w:r>
          </w:p>
        </w:tc>
        <w:tc>
          <w:tcPr>
            <w:tcW w:w="3804" w:type="dxa"/>
            <w:tcBorders>
              <w:top w:val="nil"/>
              <w:left w:val="single" w:sz="4" w:space="0" w:color="auto"/>
              <w:bottom w:val="single" w:sz="4" w:space="0" w:color="auto"/>
              <w:right w:val="single" w:sz="4" w:space="0" w:color="auto"/>
            </w:tcBorders>
            <w:shd w:val="clear" w:color="auto" w:fill="auto"/>
            <w:vAlign w:val="center"/>
          </w:tcPr>
          <w:p w14:paraId="63845F79" w14:textId="419262E7" w:rsidR="001611B5" w:rsidRPr="00C7011A" w:rsidRDefault="001611B5" w:rsidP="001611B5">
            <w:pPr>
              <w:pStyle w:val="Agenda2"/>
              <w:numPr>
                <w:ilvl w:val="0"/>
                <w:numId w:val="0"/>
              </w:numPr>
              <w:ind w:left="567" w:hanging="386"/>
              <w:rPr>
                <w:rFonts w:ascii="Calibri" w:hAnsi="Calibri" w:cs="Arial"/>
                <w:sz w:val="18"/>
                <w:szCs w:val="18"/>
              </w:rPr>
            </w:pPr>
            <w:r w:rsidRPr="00C7011A">
              <w:rPr>
                <w:rFonts w:ascii="Calibri" w:hAnsi="Calibri" w:cs="Arial"/>
                <w:sz w:val="18"/>
                <w:szCs w:val="18"/>
              </w:rPr>
              <w:t>New Guideline</w:t>
            </w:r>
            <w:r>
              <w:rPr>
                <w:rFonts w:ascii="Calibri" w:hAnsi="Calibri" w:cs="Arial"/>
                <w:sz w:val="18"/>
                <w:szCs w:val="18"/>
              </w:rPr>
              <w:t xml:space="preserve">  </w:t>
            </w:r>
            <w:r w:rsidRPr="00F92E2E">
              <w:rPr>
                <w:rFonts w:ascii="Calibri" w:hAnsi="Calibri" w:cs="Arial"/>
                <w:color w:val="FF0000"/>
                <w:sz w:val="18"/>
                <w:szCs w:val="18"/>
              </w:rPr>
              <w:t>(see Task 2.1.6 )</w:t>
            </w:r>
          </w:p>
        </w:tc>
        <w:tc>
          <w:tcPr>
            <w:tcW w:w="416" w:type="dxa"/>
            <w:shd w:val="clear" w:color="auto" w:fill="auto"/>
            <w:vAlign w:val="center"/>
          </w:tcPr>
          <w:p w14:paraId="684F8BFB" w14:textId="77777777" w:rsidR="001611B5" w:rsidRPr="003D2A21" w:rsidRDefault="001611B5" w:rsidP="001611B5">
            <w:pPr>
              <w:pStyle w:val="Agenda2"/>
              <w:numPr>
                <w:ilvl w:val="0"/>
                <w:numId w:val="0"/>
              </w:numPr>
              <w:jc w:val="center"/>
              <w:rPr>
                <w:rFonts w:ascii="Calibri" w:hAnsi="Calibri" w:cs="Arial"/>
                <w:sz w:val="18"/>
                <w:szCs w:val="18"/>
              </w:rPr>
            </w:pPr>
            <w:r>
              <w:rPr>
                <w:rFonts w:ascii="Calibri" w:hAnsi="Calibri" w:cs="Arial"/>
                <w:sz w:val="18"/>
                <w:szCs w:val="18"/>
              </w:rPr>
              <w:t>2</w:t>
            </w:r>
          </w:p>
        </w:tc>
        <w:tc>
          <w:tcPr>
            <w:tcW w:w="244" w:type="dxa"/>
            <w:vAlign w:val="center"/>
          </w:tcPr>
          <w:p w14:paraId="4EBA1305" w14:textId="5A67B73C" w:rsidR="001611B5" w:rsidRPr="003D2A21" w:rsidRDefault="001611B5" w:rsidP="001611B5">
            <w:pPr>
              <w:jc w:val="center"/>
            </w:pPr>
          </w:p>
        </w:tc>
        <w:tc>
          <w:tcPr>
            <w:tcW w:w="284" w:type="dxa"/>
            <w:vAlign w:val="center"/>
          </w:tcPr>
          <w:p w14:paraId="537883CD" w14:textId="77777777" w:rsidR="001611B5" w:rsidRPr="003D2A21" w:rsidRDefault="001611B5" w:rsidP="001611B5">
            <w:pPr>
              <w:pStyle w:val="Agenda2"/>
              <w:numPr>
                <w:ilvl w:val="0"/>
                <w:numId w:val="0"/>
              </w:numPr>
              <w:ind w:left="567"/>
              <w:jc w:val="center"/>
              <w:rPr>
                <w:rFonts w:ascii="Calibri" w:hAnsi="Calibri" w:cs="Arial"/>
                <w:sz w:val="18"/>
                <w:szCs w:val="18"/>
              </w:rPr>
            </w:pPr>
          </w:p>
        </w:tc>
        <w:tc>
          <w:tcPr>
            <w:tcW w:w="283" w:type="dxa"/>
            <w:vAlign w:val="center"/>
          </w:tcPr>
          <w:p w14:paraId="51653945" w14:textId="7F3A6078"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3352F830" w14:textId="7D93EB14"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11082767" w14:textId="2EAE587A"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00DC455B" w14:textId="7184FDAF"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1D5D6A9C" w14:textId="160519B7" w:rsidR="001611B5" w:rsidRPr="003D2A21" w:rsidRDefault="001611B5" w:rsidP="001611B5">
            <w:pPr>
              <w:jc w:val="center"/>
              <w:rPr>
                <w:rFonts w:ascii="Calibri" w:hAnsi="Calibri" w:cs="Arial"/>
                <w:sz w:val="18"/>
                <w:szCs w:val="18"/>
                <w:lang w:val="en-GB"/>
              </w:rPr>
            </w:pPr>
            <w:r>
              <w:rPr>
                <w:rFonts w:ascii="Calibri" w:hAnsi="Calibri" w:cs="Arial"/>
                <w:sz w:val="18"/>
                <w:szCs w:val="18"/>
                <w:lang w:val="en-GB"/>
              </w:rPr>
              <w:t>+</w:t>
            </w:r>
          </w:p>
        </w:tc>
        <w:tc>
          <w:tcPr>
            <w:tcW w:w="994" w:type="dxa"/>
            <w:shd w:val="clear" w:color="auto" w:fill="00CC00"/>
            <w:vAlign w:val="center"/>
          </w:tcPr>
          <w:p w14:paraId="23CF9F24" w14:textId="2C84BF9F" w:rsidR="001611B5" w:rsidRPr="007C79CE" w:rsidRDefault="001611B5" w:rsidP="001611B5">
            <w:pPr>
              <w:ind w:left="85"/>
              <w:rPr>
                <w:rFonts w:ascii="Calibri" w:hAnsi="Calibri" w:cs="Arial"/>
                <w:sz w:val="18"/>
                <w:szCs w:val="18"/>
                <w:lang w:val="en-GB" w:eastAsia="ja-JP"/>
                <w:rPrChange w:id="53" w:author="Michel COUSQUER" w:date="2019-05-06T14:03:00Z">
                  <w:rPr>
                    <w:rFonts w:ascii="Calibri" w:hAnsi="Calibri" w:cs="Arial"/>
                    <w:sz w:val="18"/>
                    <w:szCs w:val="18"/>
                    <w:lang w:val="en-GB" w:eastAsia="ja-JP"/>
                  </w:rPr>
                </w:rPrChange>
              </w:rPr>
            </w:pPr>
            <w:ins w:id="54" w:author="Michel COUSQUER" w:date="2019-03-21T15:42:00Z">
              <w:r w:rsidRPr="007C79CE">
                <w:rPr>
                  <w:rFonts w:ascii="Calibri" w:hAnsi="Calibri" w:cs="Arial"/>
                  <w:sz w:val="18"/>
                  <w:szCs w:val="18"/>
                  <w:lang w:val="en-GB" w:eastAsia="ja-JP"/>
                  <w:rPrChange w:id="55" w:author="Michel COUSQUER" w:date="2019-05-06T14:03:00Z">
                    <w:rPr>
                      <w:rFonts w:ascii="Calibri" w:hAnsi="Calibri" w:cs="Arial"/>
                      <w:sz w:val="18"/>
                      <w:szCs w:val="18"/>
                      <w:lang w:val="en-GB" w:eastAsia="ja-JP"/>
                    </w:rPr>
                  </w:rPrChange>
                </w:rPr>
                <w:t>Work started in ENG9</w:t>
              </w:r>
            </w:ins>
          </w:p>
        </w:tc>
      </w:tr>
      <w:tr w:rsidR="00DE6601" w:rsidRPr="003D2A21" w14:paraId="2D9518EC" w14:textId="77777777" w:rsidTr="002072E7">
        <w:trPr>
          <w:gridAfter w:val="2"/>
          <w:wAfter w:w="10100" w:type="dxa"/>
        </w:trPr>
        <w:tc>
          <w:tcPr>
            <w:tcW w:w="2894" w:type="dxa"/>
            <w:vMerge/>
            <w:vAlign w:val="center"/>
          </w:tcPr>
          <w:p w14:paraId="2CC05DBD" w14:textId="77777777" w:rsidR="00DE6601" w:rsidRPr="003D2A21" w:rsidRDefault="00DE6601" w:rsidP="00DE6601">
            <w:pPr>
              <w:pStyle w:val="Agenda2"/>
              <w:tabs>
                <w:tab w:val="clear" w:pos="1418"/>
                <w:tab w:val="num" w:pos="459"/>
              </w:tabs>
              <w:ind w:left="459" w:hanging="459"/>
              <w:rPr>
                <w:rFonts w:ascii="Calibri" w:hAnsi="Calibri" w:cs="Arial"/>
                <w:sz w:val="18"/>
                <w:szCs w:val="18"/>
              </w:rPr>
            </w:pPr>
          </w:p>
        </w:tc>
        <w:tc>
          <w:tcPr>
            <w:tcW w:w="4680" w:type="dxa"/>
            <w:vAlign w:val="center"/>
          </w:tcPr>
          <w:p w14:paraId="6AD8F100" w14:textId="2D86F9AC" w:rsidR="00DE6601" w:rsidRPr="00FF45E2" w:rsidRDefault="00DE6601" w:rsidP="00DE6601">
            <w:pPr>
              <w:pStyle w:val="Agenda2"/>
              <w:numPr>
                <w:ilvl w:val="2"/>
                <w:numId w:val="1"/>
              </w:numPr>
              <w:ind w:left="606"/>
              <w:rPr>
                <w:rFonts w:ascii="Calibri" w:hAnsi="Calibri" w:cs="Arial"/>
                <w:sz w:val="18"/>
                <w:szCs w:val="18"/>
              </w:rPr>
            </w:pPr>
            <w:r w:rsidRPr="00FF45E2">
              <w:rPr>
                <w:rFonts w:ascii="Calibri" w:hAnsi="Calibri" w:cs="Arial"/>
                <w:sz w:val="18"/>
                <w:szCs w:val="18"/>
              </w:rPr>
              <w:t xml:space="preserve">Monitor Climate Change to inform IALA of impact and potential adaptation </w:t>
            </w:r>
            <w:r>
              <w:rPr>
                <w:rFonts w:ascii="Calibri" w:hAnsi="Calibri" w:cs="Arial"/>
                <w:sz w:val="18"/>
                <w:szCs w:val="18"/>
              </w:rPr>
              <w:t>requirements for AtoN providers</w:t>
            </w:r>
          </w:p>
        </w:tc>
        <w:tc>
          <w:tcPr>
            <w:tcW w:w="3804" w:type="dxa"/>
            <w:tcBorders>
              <w:top w:val="nil"/>
              <w:left w:val="single" w:sz="4" w:space="0" w:color="auto"/>
              <w:bottom w:val="single" w:sz="4" w:space="0" w:color="auto"/>
              <w:right w:val="single" w:sz="4" w:space="0" w:color="auto"/>
            </w:tcBorders>
            <w:shd w:val="clear" w:color="auto" w:fill="auto"/>
            <w:vAlign w:val="center"/>
          </w:tcPr>
          <w:p w14:paraId="2678B306" w14:textId="77777777" w:rsidR="00DE6601" w:rsidRDefault="00DE6601" w:rsidP="00DE6601">
            <w:pPr>
              <w:pStyle w:val="Agenda2"/>
              <w:numPr>
                <w:ilvl w:val="0"/>
                <w:numId w:val="0"/>
              </w:numPr>
              <w:ind w:left="567" w:hanging="386"/>
              <w:rPr>
                <w:rFonts w:ascii="Calibri" w:hAnsi="Calibri" w:cs="Arial"/>
                <w:sz w:val="18"/>
                <w:szCs w:val="18"/>
              </w:rPr>
            </w:pPr>
            <w:r>
              <w:rPr>
                <w:rFonts w:ascii="Calibri" w:hAnsi="Calibri" w:cs="Arial"/>
                <w:sz w:val="18"/>
                <w:szCs w:val="18"/>
              </w:rPr>
              <w:t>Knowledge within ENG</w:t>
            </w:r>
          </w:p>
          <w:p w14:paraId="1FA288EF" w14:textId="53AAF4BF" w:rsidR="00DE6601" w:rsidRPr="00C7011A" w:rsidRDefault="00DE6601" w:rsidP="00DE6601">
            <w:pPr>
              <w:pStyle w:val="Agenda2"/>
              <w:numPr>
                <w:ilvl w:val="0"/>
                <w:numId w:val="0"/>
              </w:numPr>
              <w:ind w:left="567" w:hanging="386"/>
              <w:rPr>
                <w:rFonts w:ascii="Calibri" w:hAnsi="Calibri" w:cs="Arial"/>
                <w:sz w:val="18"/>
                <w:szCs w:val="18"/>
              </w:rPr>
            </w:pPr>
            <w:r>
              <w:rPr>
                <w:rFonts w:ascii="Calibri" w:hAnsi="Calibri" w:cs="Arial"/>
                <w:sz w:val="18"/>
                <w:szCs w:val="18"/>
              </w:rPr>
              <w:t>Report to Council if necessary</w:t>
            </w:r>
          </w:p>
        </w:tc>
        <w:tc>
          <w:tcPr>
            <w:tcW w:w="416" w:type="dxa"/>
            <w:shd w:val="clear" w:color="auto" w:fill="auto"/>
            <w:vAlign w:val="center"/>
          </w:tcPr>
          <w:p w14:paraId="396BFD16" w14:textId="77777777" w:rsidR="00DE6601" w:rsidRPr="003D2A21" w:rsidRDefault="00DE6601" w:rsidP="00DE6601">
            <w:pPr>
              <w:pStyle w:val="Agenda2"/>
              <w:numPr>
                <w:ilvl w:val="0"/>
                <w:numId w:val="0"/>
              </w:numPr>
              <w:jc w:val="center"/>
              <w:rPr>
                <w:rFonts w:ascii="Calibri" w:hAnsi="Calibri" w:cs="Arial"/>
                <w:sz w:val="18"/>
                <w:szCs w:val="18"/>
              </w:rPr>
            </w:pPr>
            <w:r>
              <w:rPr>
                <w:rFonts w:ascii="Calibri" w:hAnsi="Calibri" w:cs="Arial"/>
                <w:sz w:val="18"/>
                <w:szCs w:val="18"/>
              </w:rPr>
              <w:t>2</w:t>
            </w:r>
          </w:p>
        </w:tc>
        <w:tc>
          <w:tcPr>
            <w:tcW w:w="244" w:type="dxa"/>
            <w:vAlign w:val="center"/>
          </w:tcPr>
          <w:p w14:paraId="7ED8FAAC" w14:textId="7F0EA0C5" w:rsidR="00DE6601" w:rsidRPr="002072E7" w:rsidRDefault="00DE6601" w:rsidP="00DE6601">
            <w:pPr>
              <w:jc w:val="center"/>
              <w:rPr>
                <w:rFonts w:ascii="Calibri" w:hAnsi="Calibri" w:cs="Arial"/>
                <w:sz w:val="18"/>
                <w:szCs w:val="18"/>
                <w:lang w:val="en-GB"/>
              </w:rPr>
            </w:pPr>
            <w:r w:rsidRPr="002072E7">
              <w:rPr>
                <w:rFonts w:ascii="Calibri" w:hAnsi="Calibri" w:cs="Arial"/>
                <w:sz w:val="18"/>
                <w:szCs w:val="18"/>
                <w:lang w:val="en-GB"/>
              </w:rPr>
              <w:t>+</w:t>
            </w:r>
          </w:p>
        </w:tc>
        <w:tc>
          <w:tcPr>
            <w:tcW w:w="284" w:type="dxa"/>
            <w:vAlign w:val="center"/>
          </w:tcPr>
          <w:p w14:paraId="651595D6" w14:textId="6F3A9056" w:rsidR="00DE6601" w:rsidRPr="002072E7" w:rsidRDefault="00DE6601" w:rsidP="00DE6601">
            <w:pPr>
              <w:jc w:val="center"/>
              <w:rPr>
                <w:rFonts w:ascii="Calibri" w:hAnsi="Calibri" w:cs="Arial"/>
                <w:sz w:val="18"/>
                <w:szCs w:val="18"/>
                <w:lang w:val="en-GB"/>
              </w:rPr>
            </w:pPr>
            <w:r w:rsidRPr="002072E7">
              <w:rPr>
                <w:rFonts w:ascii="Calibri" w:hAnsi="Calibri" w:cs="Arial"/>
                <w:sz w:val="18"/>
                <w:szCs w:val="18"/>
                <w:lang w:val="en-GB"/>
              </w:rPr>
              <w:t>+</w:t>
            </w:r>
          </w:p>
        </w:tc>
        <w:tc>
          <w:tcPr>
            <w:tcW w:w="283" w:type="dxa"/>
            <w:vAlign w:val="center"/>
          </w:tcPr>
          <w:p w14:paraId="08222E9A" w14:textId="4F205EDB"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22628717" w14:textId="27E3D8F8"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38E53939" w14:textId="315B57DD"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4CD11E91" w14:textId="18467920"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0D8E78DF" w14:textId="62A1912C"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994" w:type="dxa"/>
            <w:shd w:val="clear" w:color="auto" w:fill="00CC00"/>
            <w:vAlign w:val="center"/>
          </w:tcPr>
          <w:p w14:paraId="2DBFAE79" w14:textId="77777777" w:rsidR="00DE6601" w:rsidRPr="003D2A21" w:rsidRDefault="00DE6601" w:rsidP="00DE6601">
            <w:pPr>
              <w:ind w:left="85"/>
              <w:rPr>
                <w:rFonts w:ascii="Calibri" w:hAnsi="Calibri" w:cs="Arial"/>
                <w:sz w:val="18"/>
                <w:szCs w:val="18"/>
                <w:lang w:val="en-GB" w:eastAsia="ja-JP"/>
              </w:rPr>
            </w:pPr>
          </w:p>
        </w:tc>
      </w:tr>
      <w:tr w:rsidR="00DE6601" w:rsidRPr="003D2A21" w14:paraId="224DA010" w14:textId="77777777" w:rsidTr="002072E7">
        <w:trPr>
          <w:gridAfter w:val="2"/>
          <w:wAfter w:w="10100" w:type="dxa"/>
        </w:trPr>
        <w:tc>
          <w:tcPr>
            <w:tcW w:w="2894" w:type="dxa"/>
            <w:vMerge/>
            <w:vAlign w:val="center"/>
          </w:tcPr>
          <w:p w14:paraId="4BE9DBB8" w14:textId="77777777" w:rsidR="00DE6601" w:rsidRPr="003D2A21" w:rsidRDefault="00DE6601" w:rsidP="00DE6601">
            <w:pPr>
              <w:pStyle w:val="Agenda2"/>
              <w:tabs>
                <w:tab w:val="clear" w:pos="1418"/>
                <w:tab w:val="num" w:pos="459"/>
              </w:tabs>
              <w:ind w:left="459" w:hanging="459"/>
              <w:rPr>
                <w:rFonts w:ascii="Calibri" w:hAnsi="Calibri" w:cs="Arial"/>
                <w:sz w:val="18"/>
                <w:szCs w:val="18"/>
              </w:rPr>
            </w:pPr>
          </w:p>
        </w:tc>
        <w:tc>
          <w:tcPr>
            <w:tcW w:w="4680" w:type="dxa"/>
            <w:vAlign w:val="center"/>
          </w:tcPr>
          <w:p w14:paraId="659EEE58" w14:textId="727BDE40" w:rsidR="00DE6601" w:rsidRPr="00FF45E2" w:rsidRDefault="00DE6601" w:rsidP="00DE6601">
            <w:pPr>
              <w:pStyle w:val="Agenda2"/>
              <w:numPr>
                <w:ilvl w:val="2"/>
                <w:numId w:val="1"/>
              </w:numPr>
              <w:ind w:left="606"/>
              <w:rPr>
                <w:rFonts w:ascii="Calibri" w:hAnsi="Calibri" w:cs="Arial"/>
                <w:sz w:val="18"/>
                <w:szCs w:val="18"/>
              </w:rPr>
            </w:pPr>
            <w:r>
              <w:rPr>
                <w:rFonts w:ascii="Calibri" w:hAnsi="Calibri" w:cs="Arial"/>
                <w:sz w:val="18"/>
                <w:szCs w:val="18"/>
              </w:rPr>
              <w:t>Establish a World Heritage Lighthouse Cyber Centre, accessible via the IALA website.</w:t>
            </w:r>
          </w:p>
        </w:tc>
        <w:tc>
          <w:tcPr>
            <w:tcW w:w="3804" w:type="dxa"/>
            <w:tcBorders>
              <w:top w:val="nil"/>
              <w:left w:val="single" w:sz="4" w:space="0" w:color="auto"/>
              <w:bottom w:val="single" w:sz="4" w:space="0" w:color="auto"/>
              <w:right w:val="single" w:sz="4" w:space="0" w:color="auto"/>
            </w:tcBorders>
            <w:shd w:val="clear" w:color="auto" w:fill="auto"/>
            <w:vAlign w:val="center"/>
          </w:tcPr>
          <w:p w14:paraId="1D2A9145" w14:textId="635B88D0" w:rsidR="00DE6601" w:rsidRPr="00C7011A" w:rsidRDefault="00DE6601" w:rsidP="00DE6601">
            <w:pPr>
              <w:pStyle w:val="Agenda2"/>
              <w:numPr>
                <w:ilvl w:val="0"/>
                <w:numId w:val="0"/>
              </w:numPr>
              <w:ind w:left="567" w:hanging="386"/>
              <w:jc w:val="both"/>
              <w:rPr>
                <w:rFonts w:ascii="Calibri" w:hAnsi="Calibri" w:cs="Arial"/>
                <w:sz w:val="18"/>
                <w:szCs w:val="18"/>
              </w:rPr>
            </w:pPr>
            <w:r w:rsidRPr="002072E7">
              <w:rPr>
                <w:rFonts w:ascii="Calibri" w:hAnsi="Calibri" w:cs="Arial"/>
                <w:sz w:val="18"/>
                <w:szCs w:val="18"/>
                <w:lang w:val="fr-FR"/>
              </w:rPr>
              <w:t>World Heritage Lighthouse Cyber Centre, on IALA</w:t>
            </w:r>
            <w:r>
              <w:rPr>
                <w:rFonts w:ascii="Calibri" w:hAnsi="Calibri" w:cs="Arial"/>
                <w:sz w:val="18"/>
                <w:szCs w:val="18"/>
                <w:lang w:val="fr-FR"/>
              </w:rPr>
              <w:t xml:space="preserve"> </w:t>
            </w:r>
            <w:proofErr w:type="spellStart"/>
            <w:r w:rsidRPr="002072E7">
              <w:rPr>
                <w:rFonts w:ascii="Calibri" w:hAnsi="Calibri" w:cs="Arial"/>
                <w:sz w:val="18"/>
                <w:szCs w:val="18"/>
                <w:lang w:val="fr-FR"/>
              </w:rPr>
              <w:t>website</w:t>
            </w:r>
            <w:proofErr w:type="spellEnd"/>
            <w:r w:rsidRPr="002072E7">
              <w:rPr>
                <w:rFonts w:ascii="Calibri" w:hAnsi="Calibri" w:cs="Arial"/>
                <w:sz w:val="18"/>
                <w:szCs w:val="18"/>
                <w:lang w:val="fr-FR"/>
              </w:rPr>
              <w:t>.</w:t>
            </w:r>
          </w:p>
        </w:tc>
        <w:tc>
          <w:tcPr>
            <w:tcW w:w="416" w:type="dxa"/>
            <w:shd w:val="clear" w:color="auto" w:fill="auto"/>
            <w:vAlign w:val="center"/>
          </w:tcPr>
          <w:p w14:paraId="0513BBBE" w14:textId="2771B4EA" w:rsidR="00DE6601" w:rsidRPr="003D2A21" w:rsidRDefault="00DE6601" w:rsidP="00DE6601">
            <w:pPr>
              <w:pStyle w:val="Agenda2"/>
              <w:numPr>
                <w:ilvl w:val="0"/>
                <w:numId w:val="0"/>
              </w:numPr>
              <w:jc w:val="center"/>
              <w:rPr>
                <w:rFonts w:ascii="Calibri" w:hAnsi="Calibri" w:cs="Arial"/>
                <w:sz w:val="18"/>
                <w:szCs w:val="18"/>
              </w:rPr>
            </w:pPr>
            <w:r>
              <w:rPr>
                <w:rFonts w:ascii="Calibri" w:hAnsi="Calibri" w:cs="Arial"/>
                <w:sz w:val="18"/>
                <w:szCs w:val="18"/>
              </w:rPr>
              <w:t>2</w:t>
            </w:r>
          </w:p>
        </w:tc>
        <w:tc>
          <w:tcPr>
            <w:tcW w:w="244" w:type="dxa"/>
            <w:vAlign w:val="center"/>
          </w:tcPr>
          <w:p w14:paraId="611619ED" w14:textId="503649C0" w:rsidR="00DE6601" w:rsidRPr="002072E7" w:rsidRDefault="00DE6601" w:rsidP="00DE6601">
            <w:pPr>
              <w:jc w:val="center"/>
              <w:rPr>
                <w:rFonts w:ascii="Calibri" w:hAnsi="Calibri" w:cs="Arial"/>
                <w:sz w:val="18"/>
                <w:szCs w:val="18"/>
              </w:rPr>
            </w:pPr>
            <w:r w:rsidRPr="002072E7">
              <w:rPr>
                <w:sz w:val="18"/>
                <w:szCs w:val="18"/>
              </w:rPr>
              <w:t>+</w:t>
            </w:r>
          </w:p>
        </w:tc>
        <w:tc>
          <w:tcPr>
            <w:tcW w:w="284" w:type="dxa"/>
            <w:vAlign w:val="center"/>
          </w:tcPr>
          <w:p w14:paraId="27ED71E4" w14:textId="4DB8354C" w:rsidR="00DE6601" w:rsidRPr="002072E7" w:rsidRDefault="00DE6601" w:rsidP="00DE6601">
            <w:pPr>
              <w:jc w:val="center"/>
              <w:rPr>
                <w:rFonts w:ascii="Calibri" w:hAnsi="Calibri" w:cs="Arial"/>
                <w:sz w:val="18"/>
                <w:szCs w:val="18"/>
              </w:rPr>
            </w:pPr>
            <w:r w:rsidRPr="002072E7">
              <w:rPr>
                <w:sz w:val="18"/>
                <w:szCs w:val="18"/>
              </w:rPr>
              <w:t>+</w:t>
            </w:r>
          </w:p>
        </w:tc>
        <w:tc>
          <w:tcPr>
            <w:tcW w:w="283" w:type="dxa"/>
            <w:vAlign w:val="center"/>
          </w:tcPr>
          <w:p w14:paraId="5B36F4AB" w14:textId="2EE189B0" w:rsidR="00DE6601" w:rsidRPr="003D2A21" w:rsidRDefault="00DE6601" w:rsidP="00DE6601">
            <w:pPr>
              <w:jc w:val="center"/>
              <w:rPr>
                <w:rFonts w:ascii="Calibri" w:hAnsi="Calibri" w:cs="Arial"/>
                <w:sz w:val="18"/>
                <w:szCs w:val="18"/>
                <w:lang w:val="en-GB"/>
              </w:rPr>
            </w:pPr>
            <w:r>
              <w:rPr>
                <w:lang w:val="en-GB"/>
              </w:rPr>
              <w:t>+</w:t>
            </w:r>
          </w:p>
        </w:tc>
        <w:tc>
          <w:tcPr>
            <w:tcW w:w="284" w:type="dxa"/>
            <w:vAlign w:val="center"/>
          </w:tcPr>
          <w:p w14:paraId="665530D7" w14:textId="1D6C000E" w:rsidR="00DE6601" w:rsidRPr="003D2A21" w:rsidRDefault="00DE6601" w:rsidP="00DE6601">
            <w:pPr>
              <w:jc w:val="center"/>
              <w:rPr>
                <w:rFonts w:ascii="Calibri" w:hAnsi="Calibri" w:cs="Arial"/>
                <w:sz w:val="18"/>
                <w:szCs w:val="18"/>
                <w:lang w:val="en-GB"/>
              </w:rPr>
            </w:pPr>
            <w:r>
              <w:rPr>
                <w:lang w:val="en-GB"/>
              </w:rPr>
              <w:t>+</w:t>
            </w:r>
          </w:p>
        </w:tc>
        <w:tc>
          <w:tcPr>
            <w:tcW w:w="284" w:type="dxa"/>
            <w:vAlign w:val="center"/>
          </w:tcPr>
          <w:p w14:paraId="6D3F9772" w14:textId="534AC7C4" w:rsidR="00DE6601" w:rsidRPr="003D2A21" w:rsidRDefault="00DE6601" w:rsidP="00DE6601">
            <w:pPr>
              <w:jc w:val="center"/>
              <w:rPr>
                <w:rFonts w:ascii="Calibri" w:hAnsi="Calibri" w:cs="Arial"/>
                <w:sz w:val="18"/>
                <w:szCs w:val="18"/>
                <w:lang w:val="en-GB"/>
              </w:rPr>
            </w:pPr>
            <w:r>
              <w:rPr>
                <w:lang w:val="en-GB"/>
              </w:rPr>
              <w:t>+</w:t>
            </w:r>
          </w:p>
        </w:tc>
        <w:tc>
          <w:tcPr>
            <w:tcW w:w="284" w:type="dxa"/>
            <w:vAlign w:val="center"/>
          </w:tcPr>
          <w:p w14:paraId="3BA1ED78" w14:textId="25621C55"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4E1FF494" w14:textId="5C48D51C" w:rsidR="00DE6601" w:rsidRPr="003D2A21" w:rsidRDefault="00E27AFE" w:rsidP="00DE6601">
            <w:pPr>
              <w:jc w:val="center"/>
              <w:rPr>
                <w:rFonts w:ascii="Calibri" w:hAnsi="Calibri" w:cs="Arial"/>
                <w:sz w:val="18"/>
                <w:szCs w:val="18"/>
                <w:lang w:val="en-GB"/>
              </w:rPr>
            </w:pPr>
            <w:r>
              <w:rPr>
                <w:rFonts w:ascii="Calibri" w:hAnsi="Calibri" w:cs="Arial"/>
                <w:sz w:val="18"/>
                <w:szCs w:val="18"/>
                <w:lang w:val="en-GB"/>
              </w:rPr>
              <w:t>+</w:t>
            </w:r>
          </w:p>
        </w:tc>
        <w:tc>
          <w:tcPr>
            <w:tcW w:w="994" w:type="dxa"/>
            <w:shd w:val="clear" w:color="auto" w:fill="00CC00"/>
            <w:vAlign w:val="center"/>
          </w:tcPr>
          <w:p w14:paraId="3AF69F64" w14:textId="77777777" w:rsidR="00DE6601" w:rsidRPr="003D2A21" w:rsidRDefault="00DE6601" w:rsidP="00DE6601">
            <w:pPr>
              <w:ind w:left="85"/>
              <w:rPr>
                <w:rFonts w:ascii="Calibri" w:hAnsi="Calibri" w:cs="Arial"/>
                <w:sz w:val="18"/>
                <w:szCs w:val="18"/>
                <w:lang w:val="en-GB" w:eastAsia="ja-JP"/>
              </w:rPr>
            </w:pPr>
          </w:p>
        </w:tc>
      </w:tr>
      <w:tr w:rsidR="00DE6601" w:rsidRPr="003D2A21" w14:paraId="4C39752A" w14:textId="77777777" w:rsidTr="002072E7">
        <w:trPr>
          <w:gridAfter w:val="2"/>
          <w:wAfter w:w="10100" w:type="dxa"/>
        </w:trPr>
        <w:tc>
          <w:tcPr>
            <w:tcW w:w="2894" w:type="dxa"/>
            <w:vMerge/>
            <w:vAlign w:val="center"/>
          </w:tcPr>
          <w:p w14:paraId="0E81DA97" w14:textId="77777777" w:rsidR="00DE6601" w:rsidRPr="003D2A21" w:rsidRDefault="00DE6601" w:rsidP="00DE6601">
            <w:pPr>
              <w:pStyle w:val="Agenda2"/>
              <w:tabs>
                <w:tab w:val="clear" w:pos="1418"/>
                <w:tab w:val="num" w:pos="459"/>
              </w:tabs>
              <w:ind w:left="459" w:hanging="459"/>
              <w:rPr>
                <w:rFonts w:ascii="Calibri" w:hAnsi="Calibri" w:cs="Arial"/>
                <w:sz w:val="18"/>
                <w:szCs w:val="18"/>
              </w:rPr>
            </w:pPr>
          </w:p>
        </w:tc>
        <w:tc>
          <w:tcPr>
            <w:tcW w:w="4680" w:type="dxa"/>
            <w:vAlign w:val="center"/>
          </w:tcPr>
          <w:p w14:paraId="26AB79BF" w14:textId="526B00EF" w:rsidR="00DE6601" w:rsidRPr="00FF45E2" w:rsidRDefault="00DE6601" w:rsidP="00DE6601">
            <w:pPr>
              <w:pStyle w:val="Agenda2"/>
              <w:numPr>
                <w:ilvl w:val="2"/>
                <w:numId w:val="1"/>
              </w:numPr>
              <w:ind w:left="606"/>
              <w:rPr>
                <w:rFonts w:ascii="Calibri" w:hAnsi="Calibri" w:cs="Arial"/>
                <w:sz w:val="18"/>
                <w:szCs w:val="18"/>
              </w:rPr>
            </w:pPr>
            <w:r>
              <w:rPr>
                <w:rFonts w:ascii="Calibri" w:hAnsi="Calibri" w:cs="Arial"/>
                <w:sz w:val="18"/>
                <w:szCs w:val="18"/>
              </w:rPr>
              <w:t>Establish a database on World Heritage Lighthouses</w:t>
            </w:r>
          </w:p>
        </w:tc>
        <w:tc>
          <w:tcPr>
            <w:tcW w:w="3804" w:type="dxa"/>
            <w:tcBorders>
              <w:top w:val="nil"/>
              <w:left w:val="single" w:sz="4" w:space="0" w:color="auto"/>
              <w:bottom w:val="single" w:sz="4" w:space="0" w:color="auto"/>
              <w:right w:val="single" w:sz="4" w:space="0" w:color="auto"/>
            </w:tcBorders>
            <w:shd w:val="clear" w:color="auto" w:fill="auto"/>
            <w:vAlign w:val="center"/>
          </w:tcPr>
          <w:p w14:paraId="1B6A5248" w14:textId="6E0FAD82" w:rsidR="00DE6601" w:rsidRPr="00C7011A" w:rsidRDefault="00DE6601" w:rsidP="00DE6601">
            <w:pPr>
              <w:pStyle w:val="Agenda2"/>
              <w:numPr>
                <w:ilvl w:val="0"/>
                <w:numId w:val="0"/>
              </w:numPr>
              <w:ind w:left="567" w:hanging="386"/>
              <w:rPr>
                <w:rFonts w:ascii="Calibri" w:hAnsi="Calibri" w:cs="Arial"/>
                <w:sz w:val="18"/>
                <w:szCs w:val="18"/>
              </w:rPr>
            </w:pPr>
            <w:r>
              <w:rPr>
                <w:rFonts w:ascii="Calibri" w:hAnsi="Calibri" w:cs="Arial"/>
                <w:sz w:val="18"/>
                <w:szCs w:val="18"/>
              </w:rPr>
              <w:t>Database for use in World Heritage Lighthouse Cyber Centre</w:t>
            </w:r>
          </w:p>
        </w:tc>
        <w:tc>
          <w:tcPr>
            <w:tcW w:w="416" w:type="dxa"/>
            <w:shd w:val="clear" w:color="auto" w:fill="auto"/>
            <w:vAlign w:val="center"/>
          </w:tcPr>
          <w:p w14:paraId="58E348FB" w14:textId="6A804883" w:rsidR="00DE6601" w:rsidRPr="003D2A21" w:rsidRDefault="00DE6601" w:rsidP="00DE6601">
            <w:pPr>
              <w:pStyle w:val="Agenda2"/>
              <w:numPr>
                <w:ilvl w:val="0"/>
                <w:numId w:val="0"/>
              </w:numPr>
              <w:jc w:val="center"/>
              <w:rPr>
                <w:rFonts w:ascii="Calibri" w:hAnsi="Calibri" w:cs="Arial"/>
                <w:sz w:val="18"/>
                <w:szCs w:val="18"/>
              </w:rPr>
            </w:pPr>
            <w:r>
              <w:rPr>
                <w:rFonts w:ascii="Calibri" w:hAnsi="Calibri" w:cs="Arial"/>
                <w:sz w:val="18"/>
                <w:szCs w:val="18"/>
              </w:rPr>
              <w:t>2</w:t>
            </w:r>
          </w:p>
        </w:tc>
        <w:tc>
          <w:tcPr>
            <w:tcW w:w="244" w:type="dxa"/>
            <w:vAlign w:val="center"/>
          </w:tcPr>
          <w:p w14:paraId="2273A133" w14:textId="566AC632" w:rsidR="00DE6601" w:rsidRPr="002072E7" w:rsidRDefault="00DE6601" w:rsidP="00DE6601">
            <w:pPr>
              <w:jc w:val="center"/>
              <w:rPr>
                <w:rFonts w:ascii="Calibri" w:hAnsi="Calibri" w:cs="Arial"/>
                <w:sz w:val="18"/>
                <w:szCs w:val="18"/>
              </w:rPr>
            </w:pPr>
            <w:r w:rsidRPr="002072E7">
              <w:rPr>
                <w:sz w:val="18"/>
                <w:szCs w:val="18"/>
              </w:rPr>
              <w:t>+</w:t>
            </w:r>
          </w:p>
        </w:tc>
        <w:tc>
          <w:tcPr>
            <w:tcW w:w="284" w:type="dxa"/>
            <w:vAlign w:val="center"/>
          </w:tcPr>
          <w:p w14:paraId="48FBD71A" w14:textId="594248A0" w:rsidR="00DE6601" w:rsidRPr="002072E7" w:rsidRDefault="00DE6601" w:rsidP="00DE6601">
            <w:pPr>
              <w:jc w:val="center"/>
              <w:rPr>
                <w:rFonts w:ascii="Calibri" w:hAnsi="Calibri" w:cs="Arial"/>
                <w:sz w:val="18"/>
                <w:szCs w:val="18"/>
              </w:rPr>
            </w:pPr>
            <w:r w:rsidRPr="002072E7">
              <w:rPr>
                <w:sz w:val="18"/>
                <w:szCs w:val="18"/>
              </w:rPr>
              <w:t>+</w:t>
            </w:r>
          </w:p>
        </w:tc>
        <w:tc>
          <w:tcPr>
            <w:tcW w:w="283" w:type="dxa"/>
            <w:vAlign w:val="center"/>
          </w:tcPr>
          <w:p w14:paraId="0077D56B" w14:textId="5EE90182" w:rsidR="00DE6601" w:rsidRPr="003D2A21" w:rsidRDefault="00DE6601" w:rsidP="00DE6601">
            <w:pPr>
              <w:jc w:val="center"/>
              <w:rPr>
                <w:rFonts w:ascii="Calibri" w:hAnsi="Calibri" w:cs="Arial"/>
                <w:sz w:val="18"/>
                <w:szCs w:val="18"/>
                <w:lang w:val="en-GB"/>
              </w:rPr>
            </w:pPr>
            <w:r>
              <w:rPr>
                <w:lang w:val="en-GB"/>
              </w:rPr>
              <w:t>+</w:t>
            </w:r>
          </w:p>
        </w:tc>
        <w:tc>
          <w:tcPr>
            <w:tcW w:w="284" w:type="dxa"/>
            <w:vAlign w:val="center"/>
          </w:tcPr>
          <w:p w14:paraId="10431C9A" w14:textId="2BEBBAD5" w:rsidR="00DE6601" w:rsidRPr="003D2A21" w:rsidRDefault="00DE6601" w:rsidP="00DE6601">
            <w:pPr>
              <w:jc w:val="center"/>
              <w:rPr>
                <w:rFonts w:ascii="Calibri" w:hAnsi="Calibri" w:cs="Arial"/>
                <w:sz w:val="18"/>
                <w:szCs w:val="18"/>
                <w:lang w:val="en-GB"/>
              </w:rPr>
            </w:pPr>
            <w:r>
              <w:rPr>
                <w:lang w:val="en-GB"/>
              </w:rPr>
              <w:t>+</w:t>
            </w:r>
          </w:p>
        </w:tc>
        <w:tc>
          <w:tcPr>
            <w:tcW w:w="284" w:type="dxa"/>
            <w:vAlign w:val="center"/>
          </w:tcPr>
          <w:p w14:paraId="79ACF24C" w14:textId="0D6B58B8" w:rsidR="00DE6601" w:rsidRPr="003D2A21" w:rsidRDefault="00DE6601" w:rsidP="00DE6601">
            <w:pPr>
              <w:jc w:val="center"/>
              <w:rPr>
                <w:rFonts w:ascii="Calibri" w:hAnsi="Calibri" w:cs="Arial"/>
                <w:sz w:val="18"/>
                <w:szCs w:val="18"/>
                <w:lang w:val="en-GB"/>
              </w:rPr>
            </w:pPr>
            <w:r>
              <w:rPr>
                <w:lang w:val="en-GB"/>
              </w:rPr>
              <w:t>+</w:t>
            </w:r>
          </w:p>
        </w:tc>
        <w:tc>
          <w:tcPr>
            <w:tcW w:w="284" w:type="dxa"/>
            <w:vAlign w:val="center"/>
          </w:tcPr>
          <w:p w14:paraId="7AD83558" w14:textId="68ABC9B5" w:rsidR="00DE6601" w:rsidRPr="003D2A21"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53837092" w14:textId="47DBEE62" w:rsidR="00DE6601" w:rsidRPr="003D2A21" w:rsidRDefault="00E27AFE" w:rsidP="00DE6601">
            <w:pPr>
              <w:jc w:val="center"/>
              <w:rPr>
                <w:rFonts w:ascii="Calibri" w:hAnsi="Calibri" w:cs="Arial"/>
                <w:sz w:val="18"/>
                <w:szCs w:val="18"/>
                <w:lang w:val="en-GB"/>
              </w:rPr>
            </w:pPr>
            <w:r>
              <w:rPr>
                <w:rFonts w:ascii="Calibri" w:hAnsi="Calibri" w:cs="Arial"/>
                <w:sz w:val="18"/>
                <w:szCs w:val="18"/>
                <w:lang w:val="en-GB"/>
              </w:rPr>
              <w:t>+</w:t>
            </w:r>
          </w:p>
        </w:tc>
        <w:tc>
          <w:tcPr>
            <w:tcW w:w="994" w:type="dxa"/>
            <w:shd w:val="clear" w:color="auto" w:fill="00CC00"/>
            <w:vAlign w:val="center"/>
          </w:tcPr>
          <w:p w14:paraId="748277C3" w14:textId="77777777" w:rsidR="00DE6601" w:rsidRPr="003D2A21" w:rsidRDefault="00DE6601" w:rsidP="00DE6601">
            <w:pPr>
              <w:ind w:left="85"/>
              <w:rPr>
                <w:rFonts w:ascii="Calibri" w:hAnsi="Calibri" w:cs="Arial"/>
                <w:sz w:val="18"/>
                <w:szCs w:val="18"/>
                <w:lang w:val="en-GB" w:eastAsia="ja-JP"/>
              </w:rPr>
            </w:pPr>
          </w:p>
        </w:tc>
      </w:tr>
      <w:tr w:rsidR="00DE6601" w:rsidRPr="003D2A21" w14:paraId="3CF1EBF9" w14:textId="77777777" w:rsidTr="002072E7">
        <w:trPr>
          <w:gridAfter w:val="2"/>
          <w:wAfter w:w="10100" w:type="dxa"/>
        </w:trPr>
        <w:tc>
          <w:tcPr>
            <w:tcW w:w="2894" w:type="dxa"/>
            <w:vMerge/>
            <w:vAlign w:val="center"/>
          </w:tcPr>
          <w:p w14:paraId="2D66980A" w14:textId="77777777" w:rsidR="00DE6601" w:rsidRPr="003D2A21" w:rsidRDefault="00DE6601" w:rsidP="00DE6601">
            <w:pPr>
              <w:pStyle w:val="Agenda2"/>
              <w:tabs>
                <w:tab w:val="clear" w:pos="1418"/>
                <w:tab w:val="num" w:pos="459"/>
              </w:tabs>
              <w:ind w:left="459" w:hanging="459"/>
              <w:rPr>
                <w:rFonts w:ascii="Calibri" w:hAnsi="Calibri" w:cs="Arial"/>
                <w:sz w:val="18"/>
                <w:szCs w:val="18"/>
              </w:rPr>
            </w:pPr>
          </w:p>
        </w:tc>
        <w:tc>
          <w:tcPr>
            <w:tcW w:w="4680" w:type="dxa"/>
            <w:vAlign w:val="center"/>
          </w:tcPr>
          <w:p w14:paraId="53E39584" w14:textId="66C8A5A7" w:rsidR="00DE6601" w:rsidRPr="00FF45E2" w:rsidRDefault="00DE6601" w:rsidP="00DE6601">
            <w:pPr>
              <w:pStyle w:val="Agenda2"/>
              <w:numPr>
                <w:ilvl w:val="2"/>
                <w:numId w:val="1"/>
              </w:numPr>
              <w:ind w:left="606"/>
              <w:rPr>
                <w:rFonts w:ascii="Calibri" w:hAnsi="Calibri" w:cs="Arial"/>
                <w:sz w:val="18"/>
                <w:szCs w:val="18"/>
              </w:rPr>
            </w:pPr>
            <w:r>
              <w:rPr>
                <w:rFonts w:ascii="Calibri" w:hAnsi="Calibri" w:cs="Arial"/>
                <w:sz w:val="18"/>
                <w:szCs w:val="18"/>
              </w:rPr>
              <w:t>Establish a concept for nominating one lighthouse as World Heritage Lighthouse of the year for each ‘World AtoN Day’.</w:t>
            </w:r>
          </w:p>
        </w:tc>
        <w:tc>
          <w:tcPr>
            <w:tcW w:w="3804" w:type="dxa"/>
            <w:tcBorders>
              <w:top w:val="nil"/>
              <w:left w:val="single" w:sz="4" w:space="0" w:color="auto"/>
              <w:bottom w:val="single" w:sz="4" w:space="0" w:color="auto"/>
              <w:right w:val="single" w:sz="4" w:space="0" w:color="auto"/>
            </w:tcBorders>
            <w:shd w:val="clear" w:color="auto" w:fill="auto"/>
            <w:vAlign w:val="center"/>
          </w:tcPr>
          <w:p w14:paraId="5CEBD9A5" w14:textId="3A87F3C0" w:rsidR="00DE6601" w:rsidRPr="00C7011A" w:rsidRDefault="00DE6601" w:rsidP="00DE6601">
            <w:pPr>
              <w:pStyle w:val="Agenda2"/>
              <w:numPr>
                <w:ilvl w:val="0"/>
                <w:numId w:val="0"/>
              </w:numPr>
              <w:ind w:left="567" w:hanging="386"/>
              <w:rPr>
                <w:rFonts w:ascii="Calibri" w:hAnsi="Calibri" w:cs="Arial"/>
                <w:sz w:val="18"/>
                <w:szCs w:val="18"/>
              </w:rPr>
            </w:pPr>
            <w:r>
              <w:rPr>
                <w:rFonts w:ascii="Calibri" w:hAnsi="Calibri" w:cs="Arial"/>
                <w:sz w:val="18"/>
                <w:szCs w:val="18"/>
              </w:rPr>
              <w:t>Other</w:t>
            </w:r>
          </w:p>
        </w:tc>
        <w:tc>
          <w:tcPr>
            <w:tcW w:w="416" w:type="dxa"/>
            <w:shd w:val="clear" w:color="auto" w:fill="auto"/>
            <w:vAlign w:val="center"/>
          </w:tcPr>
          <w:p w14:paraId="5F096FF9" w14:textId="0C9EDECD" w:rsidR="00DE6601" w:rsidRPr="003D2A21" w:rsidRDefault="00DE6601" w:rsidP="00DE6601">
            <w:pPr>
              <w:pStyle w:val="Agenda2"/>
              <w:numPr>
                <w:ilvl w:val="0"/>
                <w:numId w:val="0"/>
              </w:numPr>
              <w:jc w:val="center"/>
              <w:rPr>
                <w:rFonts w:ascii="Calibri" w:hAnsi="Calibri" w:cs="Arial"/>
                <w:sz w:val="18"/>
                <w:szCs w:val="18"/>
              </w:rPr>
            </w:pPr>
            <w:r>
              <w:rPr>
                <w:rFonts w:ascii="Calibri" w:hAnsi="Calibri" w:cs="Arial"/>
                <w:sz w:val="18"/>
                <w:szCs w:val="18"/>
              </w:rPr>
              <w:t>2</w:t>
            </w:r>
          </w:p>
        </w:tc>
        <w:tc>
          <w:tcPr>
            <w:tcW w:w="244" w:type="dxa"/>
            <w:vAlign w:val="center"/>
          </w:tcPr>
          <w:p w14:paraId="081985EB" w14:textId="45D60DFA" w:rsidR="00DE6601" w:rsidRPr="002072E7" w:rsidRDefault="00DE6601" w:rsidP="00DE6601">
            <w:pPr>
              <w:jc w:val="center"/>
              <w:rPr>
                <w:rFonts w:ascii="Calibri" w:hAnsi="Calibri" w:cs="Arial"/>
                <w:sz w:val="18"/>
                <w:szCs w:val="18"/>
              </w:rPr>
            </w:pPr>
            <w:r w:rsidRPr="002072E7">
              <w:rPr>
                <w:sz w:val="18"/>
                <w:szCs w:val="18"/>
              </w:rPr>
              <w:t>+</w:t>
            </w:r>
          </w:p>
        </w:tc>
        <w:tc>
          <w:tcPr>
            <w:tcW w:w="284" w:type="dxa"/>
            <w:vAlign w:val="center"/>
          </w:tcPr>
          <w:p w14:paraId="56332F68" w14:textId="65E12578" w:rsidR="00DE6601" w:rsidRPr="002072E7" w:rsidRDefault="00DE6601" w:rsidP="00DE6601">
            <w:pPr>
              <w:jc w:val="center"/>
              <w:rPr>
                <w:rFonts w:ascii="Calibri" w:hAnsi="Calibri" w:cs="Arial"/>
                <w:sz w:val="18"/>
                <w:szCs w:val="18"/>
              </w:rPr>
            </w:pPr>
            <w:r>
              <w:rPr>
                <w:rFonts w:ascii="Calibri" w:hAnsi="Calibri" w:cs="Arial"/>
                <w:sz w:val="18"/>
                <w:szCs w:val="18"/>
              </w:rPr>
              <w:t>+</w:t>
            </w:r>
          </w:p>
        </w:tc>
        <w:tc>
          <w:tcPr>
            <w:tcW w:w="283" w:type="dxa"/>
            <w:vAlign w:val="center"/>
          </w:tcPr>
          <w:p w14:paraId="04AE9AFA" w14:textId="58216805" w:rsidR="00DE6601" w:rsidRPr="003D2A21" w:rsidRDefault="00E27AFE" w:rsidP="00DE6601">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397C1567" w14:textId="14A07EA8" w:rsidR="00DE6601" w:rsidRPr="003D2A21" w:rsidRDefault="00E27AFE" w:rsidP="00DE6601">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684DED2D" w14:textId="6C27A9A7" w:rsidR="00DE6601" w:rsidRPr="003D2A21" w:rsidRDefault="00E27AFE" w:rsidP="00DE6601">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1090D29C" w14:textId="48A45577" w:rsidR="00DE6601" w:rsidRPr="003D2A21" w:rsidRDefault="00E27AFE" w:rsidP="00DE6601">
            <w:pPr>
              <w:jc w:val="center"/>
              <w:rPr>
                <w:rFonts w:ascii="Calibri" w:hAnsi="Calibri" w:cs="Arial"/>
                <w:sz w:val="18"/>
                <w:szCs w:val="18"/>
                <w:lang w:val="en-GB"/>
              </w:rPr>
            </w:pPr>
            <w:r>
              <w:rPr>
                <w:rFonts w:ascii="Calibri" w:hAnsi="Calibri" w:cs="Arial"/>
                <w:sz w:val="18"/>
                <w:szCs w:val="18"/>
                <w:lang w:val="en-GB"/>
              </w:rPr>
              <w:t>+</w:t>
            </w:r>
          </w:p>
        </w:tc>
        <w:tc>
          <w:tcPr>
            <w:tcW w:w="283" w:type="dxa"/>
            <w:vAlign w:val="center"/>
          </w:tcPr>
          <w:p w14:paraId="1EEC566F" w14:textId="636FA25A" w:rsidR="00DE6601" w:rsidRPr="003D2A21" w:rsidRDefault="00E27AFE" w:rsidP="00DE6601">
            <w:pPr>
              <w:jc w:val="center"/>
              <w:rPr>
                <w:rFonts w:ascii="Calibri" w:hAnsi="Calibri" w:cs="Arial"/>
                <w:sz w:val="18"/>
                <w:szCs w:val="18"/>
                <w:lang w:val="en-GB"/>
              </w:rPr>
            </w:pPr>
            <w:r>
              <w:rPr>
                <w:rFonts w:ascii="Calibri" w:hAnsi="Calibri" w:cs="Arial"/>
                <w:sz w:val="18"/>
                <w:szCs w:val="18"/>
                <w:lang w:val="en-GB"/>
              </w:rPr>
              <w:t>+</w:t>
            </w:r>
          </w:p>
        </w:tc>
        <w:tc>
          <w:tcPr>
            <w:tcW w:w="994" w:type="dxa"/>
            <w:shd w:val="clear" w:color="auto" w:fill="00CC00"/>
            <w:vAlign w:val="center"/>
          </w:tcPr>
          <w:p w14:paraId="6BBC96CB" w14:textId="77777777" w:rsidR="00DE6601" w:rsidRPr="003D2A21" w:rsidRDefault="00DE6601" w:rsidP="00DE6601">
            <w:pPr>
              <w:ind w:left="85"/>
              <w:rPr>
                <w:rFonts w:ascii="Calibri" w:hAnsi="Calibri" w:cs="Arial"/>
                <w:sz w:val="18"/>
                <w:szCs w:val="18"/>
                <w:lang w:val="en-GB" w:eastAsia="ja-JP"/>
              </w:rPr>
            </w:pPr>
          </w:p>
        </w:tc>
      </w:tr>
      <w:tr w:rsidR="00DE6601" w:rsidRPr="003D2A21" w14:paraId="29845736" w14:textId="77777777" w:rsidTr="002072E7">
        <w:trPr>
          <w:gridAfter w:val="2"/>
          <w:wAfter w:w="10100" w:type="dxa"/>
        </w:trPr>
        <w:tc>
          <w:tcPr>
            <w:tcW w:w="2894" w:type="dxa"/>
            <w:vMerge/>
            <w:vAlign w:val="center"/>
          </w:tcPr>
          <w:p w14:paraId="4E3F290F" w14:textId="77777777" w:rsidR="00DE6601" w:rsidRPr="003D2A21" w:rsidRDefault="00DE6601" w:rsidP="00DE6601">
            <w:pPr>
              <w:pStyle w:val="Agenda2"/>
              <w:tabs>
                <w:tab w:val="clear" w:pos="1418"/>
                <w:tab w:val="num" w:pos="459"/>
              </w:tabs>
              <w:ind w:left="459" w:hanging="459"/>
              <w:rPr>
                <w:rFonts w:ascii="Calibri" w:hAnsi="Calibri" w:cs="Arial"/>
                <w:sz w:val="18"/>
                <w:szCs w:val="18"/>
              </w:rPr>
            </w:pPr>
          </w:p>
        </w:tc>
        <w:tc>
          <w:tcPr>
            <w:tcW w:w="4680" w:type="dxa"/>
            <w:vAlign w:val="center"/>
          </w:tcPr>
          <w:p w14:paraId="6816F1A0" w14:textId="04E21F77" w:rsidR="00DE6601" w:rsidRPr="00FF45E2" w:rsidRDefault="00DE6601" w:rsidP="00DE6601">
            <w:pPr>
              <w:pStyle w:val="Agenda2"/>
              <w:numPr>
                <w:ilvl w:val="2"/>
                <w:numId w:val="1"/>
              </w:numPr>
              <w:ind w:left="606"/>
              <w:rPr>
                <w:rFonts w:ascii="Calibri" w:hAnsi="Calibri" w:cs="Arial"/>
                <w:sz w:val="18"/>
                <w:szCs w:val="18"/>
              </w:rPr>
            </w:pPr>
            <w:r>
              <w:rPr>
                <w:rFonts w:ascii="Calibri" w:hAnsi="Calibri" w:cs="Arial"/>
                <w:sz w:val="18"/>
                <w:szCs w:val="18"/>
              </w:rPr>
              <w:t>Deliver Heritage Workshop</w:t>
            </w:r>
          </w:p>
        </w:tc>
        <w:tc>
          <w:tcPr>
            <w:tcW w:w="3804" w:type="dxa"/>
            <w:tcBorders>
              <w:top w:val="nil"/>
              <w:left w:val="single" w:sz="4" w:space="0" w:color="auto"/>
              <w:bottom w:val="single" w:sz="4" w:space="0" w:color="auto"/>
              <w:right w:val="single" w:sz="4" w:space="0" w:color="auto"/>
            </w:tcBorders>
            <w:shd w:val="clear" w:color="auto" w:fill="auto"/>
            <w:vAlign w:val="center"/>
          </w:tcPr>
          <w:p w14:paraId="53406469" w14:textId="71DDD299" w:rsidR="00DE6601" w:rsidRPr="00C7011A" w:rsidRDefault="00DE6601" w:rsidP="00DE6601">
            <w:pPr>
              <w:pStyle w:val="Agenda2"/>
              <w:numPr>
                <w:ilvl w:val="0"/>
                <w:numId w:val="0"/>
              </w:numPr>
              <w:ind w:left="567" w:hanging="386"/>
              <w:rPr>
                <w:rFonts w:ascii="Calibri" w:hAnsi="Calibri" w:cs="Arial"/>
                <w:sz w:val="18"/>
                <w:szCs w:val="18"/>
              </w:rPr>
            </w:pPr>
            <w:r>
              <w:rPr>
                <w:rFonts w:ascii="Calibri" w:hAnsi="Calibri" w:cs="Arial"/>
                <w:sz w:val="18"/>
                <w:szCs w:val="18"/>
              </w:rPr>
              <w:t>Workshop</w:t>
            </w:r>
          </w:p>
        </w:tc>
        <w:tc>
          <w:tcPr>
            <w:tcW w:w="416" w:type="dxa"/>
            <w:shd w:val="clear" w:color="auto" w:fill="auto"/>
            <w:vAlign w:val="center"/>
          </w:tcPr>
          <w:p w14:paraId="6858EF74" w14:textId="65E52487" w:rsidR="00DE6601" w:rsidRPr="003D2A21" w:rsidRDefault="00DE6601" w:rsidP="00DE6601">
            <w:pPr>
              <w:pStyle w:val="Agenda2"/>
              <w:numPr>
                <w:ilvl w:val="0"/>
                <w:numId w:val="0"/>
              </w:numPr>
              <w:jc w:val="center"/>
              <w:rPr>
                <w:rFonts w:ascii="Calibri" w:hAnsi="Calibri" w:cs="Arial"/>
                <w:sz w:val="18"/>
                <w:szCs w:val="18"/>
              </w:rPr>
            </w:pPr>
            <w:r>
              <w:rPr>
                <w:rFonts w:ascii="Calibri" w:hAnsi="Calibri" w:cs="Arial"/>
                <w:sz w:val="18"/>
                <w:szCs w:val="18"/>
              </w:rPr>
              <w:t>2</w:t>
            </w:r>
          </w:p>
        </w:tc>
        <w:tc>
          <w:tcPr>
            <w:tcW w:w="244" w:type="dxa"/>
            <w:vAlign w:val="center"/>
          </w:tcPr>
          <w:p w14:paraId="36E710C7" w14:textId="22B72D15" w:rsidR="00DE6601" w:rsidRPr="002072E7" w:rsidRDefault="00DE6601" w:rsidP="00DE6601">
            <w:pPr>
              <w:jc w:val="center"/>
              <w:rPr>
                <w:rFonts w:ascii="Calibri" w:hAnsi="Calibri" w:cs="Arial"/>
                <w:sz w:val="18"/>
                <w:szCs w:val="18"/>
              </w:rPr>
            </w:pPr>
            <w:r w:rsidRPr="002072E7">
              <w:rPr>
                <w:sz w:val="18"/>
                <w:szCs w:val="18"/>
              </w:rPr>
              <w:t>+</w:t>
            </w:r>
          </w:p>
        </w:tc>
        <w:tc>
          <w:tcPr>
            <w:tcW w:w="284" w:type="dxa"/>
            <w:vAlign w:val="center"/>
          </w:tcPr>
          <w:p w14:paraId="597B81C0" w14:textId="68493087" w:rsidR="00DE6601" w:rsidRPr="002072E7" w:rsidRDefault="00DE6601" w:rsidP="00DE6601">
            <w:pPr>
              <w:jc w:val="center"/>
              <w:rPr>
                <w:rFonts w:ascii="Calibri" w:hAnsi="Calibri" w:cs="Arial"/>
                <w:sz w:val="18"/>
                <w:szCs w:val="18"/>
              </w:rPr>
            </w:pPr>
            <w:r w:rsidRPr="002072E7">
              <w:rPr>
                <w:sz w:val="18"/>
                <w:szCs w:val="18"/>
              </w:rPr>
              <w:t>+</w:t>
            </w:r>
          </w:p>
        </w:tc>
        <w:tc>
          <w:tcPr>
            <w:tcW w:w="283" w:type="dxa"/>
            <w:vAlign w:val="center"/>
          </w:tcPr>
          <w:p w14:paraId="722D8C52" w14:textId="5AD7AA32" w:rsidR="00DE6601" w:rsidRPr="003D2A21" w:rsidRDefault="00DE6601" w:rsidP="00DE6601">
            <w:pPr>
              <w:jc w:val="center"/>
              <w:rPr>
                <w:rFonts w:ascii="Calibri" w:hAnsi="Calibri" w:cs="Arial"/>
                <w:sz w:val="18"/>
                <w:szCs w:val="18"/>
                <w:lang w:val="en-GB"/>
              </w:rPr>
            </w:pPr>
            <w:r>
              <w:rPr>
                <w:lang w:val="en-GB"/>
              </w:rPr>
              <w:t>+</w:t>
            </w:r>
          </w:p>
        </w:tc>
        <w:tc>
          <w:tcPr>
            <w:tcW w:w="284" w:type="dxa"/>
            <w:vAlign w:val="center"/>
          </w:tcPr>
          <w:p w14:paraId="586D235E" w14:textId="1EA9235F" w:rsidR="00DE6601" w:rsidRPr="003D2A21" w:rsidRDefault="00DE6601" w:rsidP="00DE6601">
            <w:pPr>
              <w:jc w:val="center"/>
              <w:rPr>
                <w:rFonts w:ascii="Calibri" w:hAnsi="Calibri" w:cs="Arial"/>
                <w:sz w:val="18"/>
                <w:szCs w:val="18"/>
                <w:lang w:val="en-GB"/>
              </w:rPr>
            </w:pPr>
            <w:r>
              <w:rPr>
                <w:lang w:val="en-GB"/>
              </w:rPr>
              <w:t>+</w:t>
            </w:r>
          </w:p>
        </w:tc>
        <w:tc>
          <w:tcPr>
            <w:tcW w:w="284" w:type="dxa"/>
            <w:vAlign w:val="center"/>
          </w:tcPr>
          <w:p w14:paraId="6DF2B778" w14:textId="5C8CFA57" w:rsidR="00DE6601" w:rsidRPr="003D2A21" w:rsidRDefault="00DE6601" w:rsidP="00DE6601">
            <w:pPr>
              <w:jc w:val="center"/>
              <w:rPr>
                <w:rFonts w:ascii="Calibri" w:hAnsi="Calibri" w:cs="Arial"/>
                <w:sz w:val="18"/>
                <w:szCs w:val="18"/>
                <w:lang w:val="en-GB"/>
              </w:rPr>
            </w:pPr>
          </w:p>
        </w:tc>
        <w:tc>
          <w:tcPr>
            <w:tcW w:w="284" w:type="dxa"/>
            <w:vAlign w:val="center"/>
          </w:tcPr>
          <w:p w14:paraId="13756D22" w14:textId="6F564B20" w:rsidR="00DE6601" w:rsidRPr="003D2A21" w:rsidRDefault="00DE6601" w:rsidP="00DE6601">
            <w:pPr>
              <w:jc w:val="center"/>
              <w:rPr>
                <w:rFonts w:ascii="Calibri" w:hAnsi="Calibri" w:cs="Arial"/>
                <w:sz w:val="18"/>
                <w:szCs w:val="18"/>
                <w:lang w:val="en-GB"/>
              </w:rPr>
            </w:pPr>
          </w:p>
        </w:tc>
        <w:tc>
          <w:tcPr>
            <w:tcW w:w="283" w:type="dxa"/>
            <w:vAlign w:val="center"/>
          </w:tcPr>
          <w:p w14:paraId="1AE8729E" w14:textId="77777777" w:rsidR="00DE6601" w:rsidRPr="003D2A21" w:rsidRDefault="00DE6601" w:rsidP="00DE6601">
            <w:pPr>
              <w:jc w:val="center"/>
              <w:rPr>
                <w:rFonts w:ascii="Calibri" w:hAnsi="Calibri" w:cs="Arial"/>
                <w:sz w:val="18"/>
                <w:szCs w:val="18"/>
                <w:lang w:val="en-GB"/>
              </w:rPr>
            </w:pPr>
          </w:p>
        </w:tc>
        <w:tc>
          <w:tcPr>
            <w:tcW w:w="994" w:type="dxa"/>
            <w:shd w:val="clear" w:color="auto" w:fill="00CC00"/>
            <w:vAlign w:val="center"/>
          </w:tcPr>
          <w:p w14:paraId="6281D2E4" w14:textId="77777777" w:rsidR="00DE6601" w:rsidRPr="003D2A21" w:rsidRDefault="00DE6601" w:rsidP="00DE6601">
            <w:pPr>
              <w:ind w:left="85"/>
              <w:rPr>
                <w:rFonts w:ascii="Calibri" w:hAnsi="Calibri" w:cs="Arial"/>
                <w:sz w:val="18"/>
                <w:szCs w:val="18"/>
                <w:lang w:val="en-GB" w:eastAsia="ja-JP"/>
              </w:rPr>
            </w:pPr>
          </w:p>
        </w:tc>
      </w:tr>
      <w:tr w:rsidR="00DE6601" w:rsidRPr="003D2A21" w14:paraId="1E36C9C6" w14:textId="77777777" w:rsidTr="0020762D">
        <w:trPr>
          <w:gridAfter w:val="2"/>
          <w:wAfter w:w="10100" w:type="dxa"/>
        </w:trPr>
        <w:tc>
          <w:tcPr>
            <w:tcW w:w="2894" w:type="dxa"/>
            <w:vAlign w:val="center"/>
          </w:tcPr>
          <w:p w14:paraId="0CE4F92E" w14:textId="05966BA9" w:rsidR="00DE6601" w:rsidRPr="003D2A21" w:rsidRDefault="00DE6601" w:rsidP="00DE6601">
            <w:pPr>
              <w:pStyle w:val="Agenda2"/>
              <w:tabs>
                <w:tab w:val="clear" w:pos="1418"/>
                <w:tab w:val="num" w:pos="459"/>
              </w:tabs>
              <w:ind w:left="459" w:hanging="459"/>
              <w:rPr>
                <w:rFonts w:ascii="Calibri" w:hAnsi="Calibri" w:cs="Arial"/>
                <w:sz w:val="18"/>
                <w:szCs w:val="18"/>
              </w:rPr>
            </w:pPr>
            <w:r>
              <w:rPr>
                <w:rFonts w:ascii="Calibri" w:hAnsi="Calibri" w:cs="Arial"/>
                <w:sz w:val="18"/>
                <w:szCs w:val="18"/>
              </w:rPr>
              <w:t>Sustainability</w:t>
            </w:r>
          </w:p>
        </w:tc>
        <w:tc>
          <w:tcPr>
            <w:tcW w:w="4680" w:type="dxa"/>
            <w:vAlign w:val="center"/>
          </w:tcPr>
          <w:p w14:paraId="4737FFC6" w14:textId="22E1AEF8" w:rsidR="00DE6601" w:rsidRPr="00FF45E2" w:rsidRDefault="00DE6601" w:rsidP="00DE6601">
            <w:pPr>
              <w:pStyle w:val="Agenda2"/>
              <w:numPr>
                <w:ilvl w:val="2"/>
                <w:numId w:val="1"/>
              </w:numPr>
              <w:ind w:left="606"/>
              <w:rPr>
                <w:rFonts w:ascii="Calibri" w:hAnsi="Calibri" w:cs="Arial"/>
                <w:sz w:val="18"/>
                <w:szCs w:val="18"/>
              </w:rPr>
            </w:pPr>
            <w:r>
              <w:rPr>
                <w:rFonts w:ascii="Calibri" w:hAnsi="Calibri" w:cs="Arial"/>
                <w:sz w:val="18"/>
                <w:szCs w:val="18"/>
              </w:rPr>
              <w:t>Revise Recommendation R1004 to reference the UN Sustainable Development Goals</w:t>
            </w:r>
          </w:p>
        </w:tc>
        <w:tc>
          <w:tcPr>
            <w:tcW w:w="3804" w:type="dxa"/>
            <w:tcBorders>
              <w:top w:val="nil"/>
              <w:left w:val="single" w:sz="4" w:space="0" w:color="auto"/>
              <w:bottom w:val="single" w:sz="4" w:space="0" w:color="auto"/>
              <w:right w:val="single" w:sz="4" w:space="0" w:color="auto"/>
            </w:tcBorders>
            <w:shd w:val="clear" w:color="auto" w:fill="auto"/>
            <w:vAlign w:val="center"/>
          </w:tcPr>
          <w:p w14:paraId="4A5C3342" w14:textId="470219A3" w:rsidR="00DE6601" w:rsidRPr="00C7011A" w:rsidRDefault="00DE6601" w:rsidP="00DE6601">
            <w:pPr>
              <w:pStyle w:val="Agenda2"/>
              <w:numPr>
                <w:ilvl w:val="0"/>
                <w:numId w:val="0"/>
              </w:numPr>
              <w:ind w:left="567" w:hanging="386"/>
              <w:rPr>
                <w:rFonts w:ascii="Calibri" w:hAnsi="Calibri" w:cs="Arial"/>
                <w:sz w:val="18"/>
                <w:szCs w:val="18"/>
              </w:rPr>
            </w:pPr>
            <w:r>
              <w:rPr>
                <w:rFonts w:ascii="Calibri" w:hAnsi="Calibri" w:cs="Arial"/>
                <w:sz w:val="18"/>
                <w:szCs w:val="18"/>
              </w:rPr>
              <w:t>Revised Recommendation</w:t>
            </w:r>
          </w:p>
        </w:tc>
        <w:tc>
          <w:tcPr>
            <w:tcW w:w="416" w:type="dxa"/>
            <w:shd w:val="clear" w:color="auto" w:fill="auto"/>
            <w:vAlign w:val="center"/>
          </w:tcPr>
          <w:p w14:paraId="4E274D22" w14:textId="369E6F3D" w:rsidR="00DE6601" w:rsidRPr="003D2A21" w:rsidRDefault="00DE6601" w:rsidP="00DE6601">
            <w:pPr>
              <w:pStyle w:val="Agenda2"/>
              <w:numPr>
                <w:ilvl w:val="0"/>
                <w:numId w:val="0"/>
              </w:numPr>
              <w:jc w:val="center"/>
              <w:rPr>
                <w:rFonts w:ascii="Calibri" w:hAnsi="Calibri" w:cs="Arial"/>
                <w:sz w:val="18"/>
                <w:szCs w:val="18"/>
              </w:rPr>
            </w:pPr>
            <w:r>
              <w:rPr>
                <w:rFonts w:ascii="Calibri" w:hAnsi="Calibri" w:cs="Arial"/>
                <w:sz w:val="18"/>
                <w:szCs w:val="18"/>
              </w:rPr>
              <w:t>2</w:t>
            </w:r>
          </w:p>
        </w:tc>
        <w:tc>
          <w:tcPr>
            <w:tcW w:w="244" w:type="dxa"/>
            <w:vAlign w:val="center"/>
          </w:tcPr>
          <w:p w14:paraId="54C6E93E" w14:textId="771E35A6" w:rsidR="00DE6601" w:rsidRPr="002072E7" w:rsidRDefault="00DE6601" w:rsidP="00DE6601">
            <w:pPr>
              <w:jc w:val="center"/>
              <w:rPr>
                <w:rFonts w:ascii="Calibri" w:hAnsi="Calibri" w:cs="Arial"/>
                <w:sz w:val="18"/>
                <w:szCs w:val="18"/>
              </w:rPr>
            </w:pPr>
            <w:r w:rsidRPr="002072E7">
              <w:rPr>
                <w:sz w:val="18"/>
                <w:szCs w:val="18"/>
              </w:rPr>
              <w:t>+</w:t>
            </w:r>
          </w:p>
        </w:tc>
        <w:tc>
          <w:tcPr>
            <w:tcW w:w="284" w:type="dxa"/>
            <w:vAlign w:val="center"/>
          </w:tcPr>
          <w:p w14:paraId="6DEECBD5" w14:textId="5CFD0DE0" w:rsidR="00DE6601" w:rsidRPr="002072E7" w:rsidRDefault="00DE6601" w:rsidP="00DE6601">
            <w:pPr>
              <w:jc w:val="center"/>
              <w:rPr>
                <w:rFonts w:ascii="Calibri" w:hAnsi="Calibri" w:cs="Arial"/>
                <w:sz w:val="18"/>
                <w:szCs w:val="18"/>
              </w:rPr>
            </w:pPr>
            <w:r w:rsidRPr="002072E7">
              <w:rPr>
                <w:sz w:val="18"/>
                <w:szCs w:val="18"/>
              </w:rPr>
              <w:t>+</w:t>
            </w:r>
          </w:p>
        </w:tc>
        <w:tc>
          <w:tcPr>
            <w:tcW w:w="283" w:type="dxa"/>
            <w:vAlign w:val="center"/>
          </w:tcPr>
          <w:p w14:paraId="7D0EA230" w14:textId="4C3E1987" w:rsidR="00DE6601" w:rsidRPr="002072E7" w:rsidRDefault="00DE6601" w:rsidP="00DE6601">
            <w:pPr>
              <w:jc w:val="center"/>
              <w:rPr>
                <w:rFonts w:ascii="Calibri" w:hAnsi="Calibri" w:cs="Arial"/>
                <w:sz w:val="18"/>
                <w:szCs w:val="18"/>
                <w:lang w:val="en-GB"/>
              </w:rPr>
            </w:pPr>
            <w:r>
              <w:rPr>
                <w:rFonts w:ascii="Calibri" w:hAnsi="Calibri" w:cs="Arial"/>
                <w:sz w:val="18"/>
                <w:szCs w:val="18"/>
                <w:lang w:val="en-GB"/>
              </w:rPr>
              <w:t>+</w:t>
            </w:r>
          </w:p>
        </w:tc>
        <w:tc>
          <w:tcPr>
            <w:tcW w:w="284" w:type="dxa"/>
            <w:vAlign w:val="center"/>
          </w:tcPr>
          <w:p w14:paraId="3570F65C" w14:textId="77777777" w:rsidR="00DE6601" w:rsidRPr="003D2A21" w:rsidRDefault="00DE6601" w:rsidP="00DE6601">
            <w:pPr>
              <w:jc w:val="center"/>
              <w:rPr>
                <w:rFonts w:ascii="Calibri" w:hAnsi="Calibri" w:cs="Arial"/>
                <w:sz w:val="18"/>
                <w:szCs w:val="18"/>
                <w:lang w:val="en-GB"/>
              </w:rPr>
            </w:pPr>
          </w:p>
        </w:tc>
        <w:tc>
          <w:tcPr>
            <w:tcW w:w="284" w:type="dxa"/>
            <w:vAlign w:val="center"/>
          </w:tcPr>
          <w:p w14:paraId="49A8090E" w14:textId="77777777" w:rsidR="00DE6601" w:rsidRPr="003D2A21" w:rsidRDefault="00DE6601" w:rsidP="00DE6601">
            <w:pPr>
              <w:jc w:val="center"/>
              <w:rPr>
                <w:rFonts w:ascii="Calibri" w:hAnsi="Calibri" w:cs="Arial"/>
                <w:sz w:val="18"/>
                <w:szCs w:val="18"/>
                <w:lang w:val="en-GB"/>
              </w:rPr>
            </w:pPr>
          </w:p>
        </w:tc>
        <w:tc>
          <w:tcPr>
            <w:tcW w:w="284" w:type="dxa"/>
            <w:vAlign w:val="center"/>
          </w:tcPr>
          <w:p w14:paraId="4E702B90" w14:textId="77777777" w:rsidR="00DE6601" w:rsidRPr="003D2A21" w:rsidRDefault="00DE6601" w:rsidP="00DE6601">
            <w:pPr>
              <w:jc w:val="center"/>
              <w:rPr>
                <w:rFonts w:ascii="Calibri" w:hAnsi="Calibri" w:cs="Arial"/>
                <w:sz w:val="18"/>
                <w:szCs w:val="18"/>
                <w:lang w:val="en-GB"/>
              </w:rPr>
            </w:pPr>
          </w:p>
        </w:tc>
        <w:tc>
          <w:tcPr>
            <w:tcW w:w="283" w:type="dxa"/>
            <w:vAlign w:val="center"/>
          </w:tcPr>
          <w:p w14:paraId="4044061C" w14:textId="77777777" w:rsidR="00DE6601" w:rsidRPr="007C79CE" w:rsidRDefault="00DE6601" w:rsidP="00DE6601">
            <w:pPr>
              <w:jc w:val="center"/>
              <w:rPr>
                <w:rFonts w:ascii="Calibri" w:hAnsi="Calibri" w:cs="Arial"/>
                <w:sz w:val="18"/>
                <w:szCs w:val="18"/>
                <w:lang w:val="en-GB"/>
                <w:rPrChange w:id="56" w:author="Michel COUSQUER" w:date="2019-05-06T14:04:00Z">
                  <w:rPr>
                    <w:rFonts w:ascii="Calibri" w:hAnsi="Calibri" w:cs="Arial"/>
                    <w:sz w:val="18"/>
                    <w:szCs w:val="18"/>
                    <w:lang w:val="en-GB"/>
                  </w:rPr>
                </w:rPrChange>
              </w:rPr>
            </w:pPr>
          </w:p>
        </w:tc>
        <w:tc>
          <w:tcPr>
            <w:tcW w:w="994" w:type="dxa"/>
            <w:shd w:val="clear" w:color="auto" w:fill="00CC00"/>
            <w:vAlign w:val="center"/>
          </w:tcPr>
          <w:p w14:paraId="0CAB2F00" w14:textId="5D9B8A0D" w:rsidR="00DE6601" w:rsidRPr="007C79CE" w:rsidRDefault="001611B5" w:rsidP="00DE6601">
            <w:pPr>
              <w:ind w:left="85"/>
              <w:rPr>
                <w:rFonts w:ascii="Calibri" w:hAnsi="Calibri" w:cs="Arial"/>
                <w:sz w:val="18"/>
                <w:szCs w:val="18"/>
                <w:lang w:val="en-GB" w:eastAsia="ja-JP"/>
                <w:rPrChange w:id="57" w:author="Michel COUSQUER" w:date="2019-05-06T14:04:00Z">
                  <w:rPr>
                    <w:rFonts w:ascii="Calibri" w:hAnsi="Calibri" w:cs="Arial"/>
                    <w:sz w:val="18"/>
                    <w:szCs w:val="18"/>
                    <w:lang w:val="en-GB" w:eastAsia="ja-JP"/>
                  </w:rPr>
                </w:rPrChange>
              </w:rPr>
            </w:pPr>
            <w:ins w:id="58" w:author="Michel COUSQUER" w:date="2019-03-21T15:42:00Z">
              <w:r w:rsidRPr="007C79CE">
                <w:rPr>
                  <w:rFonts w:ascii="Calibri" w:hAnsi="Calibri" w:cs="Arial"/>
                  <w:sz w:val="18"/>
                  <w:szCs w:val="18"/>
                  <w:lang w:val="en-GB" w:eastAsia="ja-JP"/>
                  <w:rPrChange w:id="59" w:author="Michel COUSQUER" w:date="2019-05-06T14:04:00Z">
                    <w:rPr>
                      <w:rFonts w:ascii="Calibri" w:hAnsi="Calibri" w:cs="Arial"/>
                      <w:sz w:val="18"/>
                      <w:szCs w:val="18"/>
                      <w:highlight w:val="yellow"/>
                      <w:lang w:val="en-GB" w:eastAsia="ja-JP"/>
                    </w:rPr>
                  </w:rPrChange>
                </w:rPr>
                <w:t>Draft complete</w:t>
              </w:r>
            </w:ins>
          </w:p>
        </w:tc>
      </w:tr>
      <w:tr w:rsidR="00DE6601" w:rsidRPr="00A93F79" w14:paraId="4E399C93" w14:textId="77777777" w:rsidTr="007107F9">
        <w:trPr>
          <w:gridAfter w:val="2"/>
          <w:wAfter w:w="10100" w:type="dxa"/>
        </w:trPr>
        <w:tc>
          <w:tcPr>
            <w:tcW w:w="14734" w:type="dxa"/>
            <w:gridSpan w:val="12"/>
            <w:tcBorders>
              <w:top w:val="double" w:sz="4" w:space="0" w:color="auto"/>
              <w:bottom w:val="single" w:sz="4" w:space="0" w:color="auto"/>
            </w:tcBorders>
            <w:shd w:val="clear" w:color="auto" w:fill="F2F2F2" w:themeFill="background1" w:themeFillShade="F2"/>
            <w:vAlign w:val="center"/>
          </w:tcPr>
          <w:p w14:paraId="17024C66" w14:textId="77777777" w:rsidR="00DE6601" w:rsidRPr="007107F9" w:rsidRDefault="00DE6601" w:rsidP="00DE6601">
            <w:pPr>
              <w:pStyle w:val="Agenda1"/>
              <w:tabs>
                <w:tab w:val="num" w:pos="459"/>
              </w:tabs>
              <w:ind w:left="85" w:firstLine="0"/>
              <w:jc w:val="left"/>
              <w:rPr>
                <w:rFonts w:ascii="Calibri" w:hAnsi="Calibri"/>
                <w:b/>
                <w:sz w:val="18"/>
                <w:szCs w:val="18"/>
              </w:rPr>
            </w:pPr>
            <w:r w:rsidRPr="007107F9">
              <w:rPr>
                <w:rFonts w:ascii="Calibri" w:hAnsi="Calibri"/>
                <w:b/>
                <w:sz w:val="18"/>
                <w:szCs w:val="18"/>
              </w:rPr>
              <w:t>Standard 1030 – Radionavigation services</w:t>
            </w:r>
          </w:p>
        </w:tc>
      </w:tr>
      <w:tr w:rsidR="00DE6601" w:rsidRPr="00A93F79" w14:paraId="78A79DAD" w14:textId="77777777" w:rsidTr="00620FBB">
        <w:trPr>
          <w:gridAfter w:val="2"/>
          <w:wAfter w:w="10100" w:type="dxa"/>
        </w:trPr>
        <w:tc>
          <w:tcPr>
            <w:tcW w:w="2894" w:type="dxa"/>
            <w:tcBorders>
              <w:right w:val="single" w:sz="6" w:space="0" w:color="auto"/>
            </w:tcBorders>
            <w:vAlign w:val="center"/>
          </w:tcPr>
          <w:p w14:paraId="1338A419" w14:textId="77777777" w:rsidR="00DE6601" w:rsidRPr="00A93F79" w:rsidRDefault="00DE6601" w:rsidP="00DE6601">
            <w:pPr>
              <w:pStyle w:val="Agenda2"/>
              <w:tabs>
                <w:tab w:val="clear" w:pos="1418"/>
                <w:tab w:val="num" w:pos="459"/>
              </w:tabs>
              <w:ind w:left="459" w:hanging="459"/>
              <w:rPr>
                <w:rFonts w:ascii="Calibri" w:hAnsi="Calibri"/>
                <w:sz w:val="18"/>
                <w:szCs w:val="18"/>
              </w:rPr>
            </w:pPr>
            <w:r w:rsidRPr="0092702F">
              <w:rPr>
                <w:rFonts w:ascii="Calibri" w:hAnsi="Calibri"/>
                <w:sz w:val="18"/>
                <w:szCs w:val="18"/>
              </w:rPr>
              <w:t>Satellite positioning and timing</w:t>
            </w:r>
          </w:p>
        </w:tc>
        <w:tc>
          <w:tcPr>
            <w:tcW w:w="4680" w:type="dxa"/>
            <w:tcBorders>
              <w:top w:val="single" w:sz="4" w:space="0" w:color="auto"/>
              <w:left w:val="single" w:sz="6" w:space="0" w:color="auto"/>
              <w:bottom w:val="single" w:sz="6" w:space="0" w:color="auto"/>
              <w:right w:val="single" w:sz="6" w:space="0" w:color="auto"/>
            </w:tcBorders>
            <w:shd w:val="clear" w:color="auto" w:fill="auto"/>
            <w:vAlign w:val="center"/>
          </w:tcPr>
          <w:p w14:paraId="7EFC0DBF" w14:textId="1C792658" w:rsidR="00DE6601" w:rsidRPr="00CF54C0" w:rsidRDefault="00DE6601" w:rsidP="00DE6601">
            <w:pPr>
              <w:pStyle w:val="Agenda2"/>
              <w:numPr>
                <w:ilvl w:val="2"/>
                <w:numId w:val="1"/>
              </w:numPr>
              <w:ind w:left="606"/>
              <w:rPr>
                <w:rFonts w:ascii="Calibri" w:hAnsi="Calibri" w:cs="Arial"/>
                <w:sz w:val="18"/>
                <w:szCs w:val="18"/>
                <w:lang w:val="fr-FR"/>
              </w:rPr>
            </w:pPr>
            <w:proofErr w:type="spellStart"/>
            <w:r w:rsidRPr="0092702F">
              <w:rPr>
                <w:rFonts w:ascii="Calibri" w:hAnsi="Calibri" w:cs="Arial"/>
                <w:sz w:val="18"/>
                <w:szCs w:val="18"/>
                <w:lang w:val="fr-FR"/>
              </w:rPr>
              <w:t>Resilient</w:t>
            </w:r>
            <w:proofErr w:type="spellEnd"/>
            <w:r w:rsidRPr="0092702F">
              <w:rPr>
                <w:rFonts w:ascii="Calibri" w:hAnsi="Calibri" w:cs="Arial"/>
                <w:sz w:val="18"/>
                <w:szCs w:val="18"/>
                <w:lang w:val="fr-FR"/>
              </w:rPr>
              <w:t xml:space="preserve"> </w:t>
            </w:r>
            <w:r w:rsidRPr="00A6192B">
              <w:rPr>
                <w:rFonts w:ascii="Calibri" w:hAnsi="Calibri" w:cs="Arial"/>
                <w:sz w:val="18"/>
                <w:szCs w:val="18"/>
              </w:rPr>
              <w:t>PNT</w:t>
            </w:r>
            <w:r w:rsidRPr="0092702F">
              <w:rPr>
                <w:rFonts w:ascii="Calibri" w:hAnsi="Calibri" w:cs="Arial"/>
                <w:sz w:val="18"/>
                <w:szCs w:val="18"/>
                <w:lang w:val="fr-FR"/>
              </w:rPr>
              <w:t xml:space="preserve"> (</w:t>
            </w:r>
            <w:r>
              <w:rPr>
                <w:rFonts w:ascii="Calibri" w:hAnsi="Calibri" w:cs="Arial"/>
                <w:sz w:val="18"/>
                <w:szCs w:val="18"/>
                <w:lang w:val="fr-FR"/>
              </w:rPr>
              <w:t xml:space="preserve">applicable to all </w:t>
            </w:r>
            <w:proofErr w:type="spellStart"/>
            <w:r>
              <w:rPr>
                <w:rFonts w:ascii="Calibri" w:hAnsi="Calibri" w:cs="Arial"/>
                <w:sz w:val="18"/>
                <w:szCs w:val="18"/>
                <w:lang w:val="fr-FR"/>
              </w:rPr>
              <w:t>techical</w:t>
            </w:r>
            <w:proofErr w:type="spellEnd"/>
            <w:r>
              <w:rPr>
                <w:rFonts w:ascii="Calibri" w:hAnsi="Calibri" w:cs="Arial"/>
                <w:sz w:val="18"/>
                <w:szCs w:val="18"/>
                <w:lang w:val="fr-FR"/>
              </w:rPr>
              <w:t xml:space="preserve"> </w:t>
            </w:r>
            <w:proofErr w:type="spellStart"/>
            <w:r>
              <w:rPr>
                <w:rFonts w:ascii="Calibri" w:hAnsi="Calibri" w:cs="Arial"/>
                <w:sz w:val="18"/>
                <w:szCs w:val="18"/>
                <w:lang w:val="fr-FR"/>
              </w:rPr>
              <w:t>domains</w:t>
            </w:r>
            <w:proofErr w:type="spellEnd"/>
            <w:r>
              <w:rPr>
                <w:rFonts w:ascii="Calibri" w:hAnsi="Calibri" w:cs="Arial"/>
                <w:sz w:val="18"/>
                <w:szCs w:val="18"/>
                <w:lang w:val="fr-FR"/>
              </w:rPr>
              <w:t>) – (</w:t>
            </w:r>
            <w:r w:rsidRPr="0092702F">
              <w:rPr>
                <w:rFonts w:ascii="Calibri" w:hAnsi="Calibri" w:cs="Arial"/>
                <w:sz w:val="18"/>
                <w:szCs w:val="18"/>
                <w:lang w:val="fr-FR"/>
              </w:rPr>
              <w:t xml:space="preserve">identification, </w:t>
            </w:r>
            <w:proofErr w:type="spellStart"/>
            <w:r w:rsidRPr="0092702F">
              <w:rPr>
                <w:rFonts w:ascii="Calibri" w:hAnsi="Calibri" w:cs="Arial"/>
                <w:sz w:val="18"/>
                <w:szCs w:val="18"/>
                <w:lang w:val="fr-FR"/>
              </w:rPr>
              <w:t>potential</w:t>
            </w:r>
            <w:proofErr w:type="spellEnd"/>
            <w:r w:rsidRPr="0092702F">
              <w:rPr>
                <w:rFonts w:ascii="Calibri" w:hAnsi="Calibri" w:cs="Arial"/>
                <w:sz w:val="18"/>
                <w:szCs w:val="18"/>
                <w:lang w:val="fr-FR"/>
              </w:rPr>
              <w:t xml:space="preserve"> impact and mitigations)</w:t>
            </w:r>
            <w:r>
              <w:rPr>
                <w:rFonts w:ascii="Calibri" w:hAnsi="Calibri" w:cs="Arial"/>
                <w:sz w:val="18"/>
                <w:szCs w:val="18"/>
                <w:lang w:val="fr-FR"/>
              </w:rPr>
              <w:t xml:space="preserve"> </w:t>
            </w:r>
          </w:p>
        </w:tc>
        <w:tc>
          <w:tcPr>
            <w:tcW w:w="3804" w:type="dxa"/>
            <w:tcBorders>
              <w:top w:val="single" w:sz="4" w:space="0" w:color="auto"/>
              <w:left w:val="single" w:sz="6" w:space="0" w:color="auto"/>
              <w:bottom w:val="single" w:sz="6" w:space="0" w:color="auto"/>
              <w:right w:val="single" w:sz="6" w:space="0" w:color="auto"/>
            </w:tcBorders>
            <w:shd w:val="clear" w:color="auto" w:fill="auto"/>
            <w:vAlign w:val="center"/>
          </w:tcPr>
          <w:p w14:paraId="716883E4" w14:textId="77777777" w:rsidR="00DE6601" w:rsidRDefault="00DE6601" w:rsidP="00DE6601">
            <w:pPr>
              <w:pStyle w:val="Agenda2"/>
              <w:numPr>
                <w:ilvl w:val="0"/>
                <w:numId w:val="0"/>
              </w:numPr>
              <w:ind w:left="567" w:hanging="386"/>
              <w:rPr>
                <w:rFonts w:ascii="Calibri" w:hAnsi="Calibri" w:cs="Arial"/>
                <w:sz w:val="18"/>
                <w:szCs w:val="18"/>
              </w:rPr>
            </w:pPr>
            <w:r w:rsidRPr="00F07C6B">
              <w:rPr>
                <w:rFonts w:ascii="Calibri" w:hAnsi="Calibri" w:cs="Arial"/>
                <w:sz w:val="18"/>
                <w:szCs w:val="18"/>
              </w:rPr>
              <w:t>New Recommendation and revised Guideline</w:t>
            </w:r>
          </w:p>
          <w:p w14:paraId="0EB9E79A" w14:textId="6EC0B18E" w:rsidR="00DE6601" w:rsidRPr="00F07C6B" w:rsidRDefault="00DE6601" w:rsidP="00DE6601">
            <w:pPr>
              <w:pStyle w:val="Agenda2"/>
              <w:numPr>
                <w:ilvl w:val="0"/>
                <w:numId w:val="0"/>
              </w:numPr>
              <w:ind w:left="170" w:firstLine="11"/>
              <w:rPr>
                <w:rFonts w:ascii="Calibri" w:hAnsi="Calibri" w:cs="Arial"/>
                <w:sz w:val="18"/>
                <w:szCs w:val="18"/>
              </w:rPr>
            </w:pPr>
          </w:p>
        </w:tc>
        <w:tc>
          <w:tcPr>
            <w:tcW w:w="416" w:type="dxa"/>
            <w:tcBorders>
              <w:left w:val="single" w:sz="6" w:space="0" w:color="auto"/>
              <w:bottom w:val="single" w:sz="6" w:space="0" w:color="auto"/>
              <w:right w:val="single" w:sz="6" w:space="0" w:color="auto"/>
            </w:tcBorders>
            <w:shd w:val="clear" w:color="auto" w:fill="auto"/>
            <w:vAlign w:val="center"/>
          </w:tcPr>
          <w:p w14:paraId="0CF6C9A7" w14:textId="687BAB24"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3</w:t>
            </w:r>
          </w:p>
        </w:tc>
        <w:tc>
          <w:tcPr>
            <w:tcW w:w="244" w:type="dxa"/>
            <w:tcBorders>
              <w:left w:val="single" w:sz="6" w:space="0" w:color="auto"/>
              <w:bottom w:val="single" w:sz="6" w:space="0" w:color="auto"/>
              <w:right w:val="single" w:sz="6" w:space="0" w:color="auto"/>
            </w:tcBorders>
            <w:vAlign w:val="center"/>
          </w:tcPr>
          <w:p w14:paraId="72A2C2D0" w14:textId="7748A91D" w:rsidR="00DE6601" w:rsidRPr="00A93F79" w:rsidRDefault="007541FE" w:rsidP="00DE6601">
            <w:pPr>
              <w:jc w:val="center"/>
              <w:rPr>
                <w:rFonts w:ascii="Calibri" w:hAnsi="Calibri" w:cs="Arial"/>
                <w:sz w:val="18"/>
                <w:szCs w:val="18"/>
              </w:rPr>
            </w:pPr>
            <w:r>
              <w:rPr>
                <w:rFonts w:ascii="Calibri" w:hAnsi="Calibri" w:cs="Arial"/>
                <w:sz w:val="18"/>
                <w:szCs w:val="18"/>
              </w:rPr>
              <w:t>+</w:t>
            </w:r>
          </w:p>
        </w:tc>
        <w:tc>
          <w:tcPr>
            <w:tcW w:w="284" w:type="dxa"/>
            <w:tcBorders>
              <w:left w:val="single" w:sz="6" w:space="0" w:color="auto"/>
              <w:bottom w:val="single" w:sz="6" w:space="0" w:color="auto"/>
              <w:right w:val="single" w:sz="6" w:space="0" w:color="auto"/>
            </w:tcBorders>
            <w:vAlign w:val="center"/>
          </w:tcPr>
          <w:p w14:paraId="691899C6" w14:textId="398CB918" w:rsidR="00DE6601" w:rsidRPr="00A93F79" w:rsidRDefault="007541FE" w:rsidP="00DE6601">
            <w:pPr>
              <w:jc w:val="center"/>
              <w:rPr>
                <w:rFonts w:ascii="Calibri" w:hAnsi="Calibri" w:cs="Arial"/>
                <w:sz w:val="18"/>
                <w:szCs w:val="18"/>
              </w:rPr>
            </w:pPr>
            <w:r>
              <w:rPr>
                <w:rFonts w:ascii="Calibri" w:hAnsi="Calibri" w:cs="Arial"/>
                <w:sz w:val="18"/>
                <w:szCs w:val="18"/>
              </w:rPr>
              <w:t>+</w:t>
            </w:r>
          </w:p>
        </w:tc>
        <w:tc>
          <w:tcPr>
            <w:tcW w:w="283" w:type="dxa"/>
            <w:tcBorders>
              <w:left w:val="single" w:sz="6" w:space="0" w:color="auto"/>
              <w:bottom w:val="single" w:sz="6" w:space="0" w:color="auto"/>
              <w:right w:val="single" w:sz="6" w:space="0" w:color="auto"/>
            </w:tcBorders>
            <w:vAlign w:val="center"/>
          </w:tcPr>
          <w:p w14:paraId="6FD036A4" w14:textId="66A5956C" w:rsidR="00DE6601" w:rsidRPr="00A93F79" w:rsidRDefault="007541FE" w:rsidP="00DE6601">
            <w:pPr>
              <w:jc w:val="center"/>
              <w:rPr>
                <w:rFonts w:ascii="Calibri" w:hAnsi="Calibri" w:cs="Arial"/>
                <w:sz w:val="18"/>
                <w:szCs w:val="18"/>
              </w:rPr>
            </w:pPr>
            <w:r>
              <w:rPr>
                <w:rFonts w:ascii="Calibri" w:hAnsi="Calibri" w:cs="Arial"/>
                <w:sz w:val="18"/>
                <w:szCs w:val="18"/>
              </w:rPr>
              <w:t>+</w:t>
            </w:r>
          </w:p>
        </w:tc>
        <w:tc>
          <w:tcPr>
            <w:tcW w:w="284" w:type="dxa"/>
            <w:tcBorders>
              <w:left w:val="single" w:sz="6" w:space="0" w:color="auto"/>
              <w:bottom w:val="single" w:sz="6" w:space="0" w:color="auto"/>
              <w:right w:val="single" w:sz="6" w:space="0" w:color="auto"/>
            </w:tcBorders>
            <w:vAlign w:val="center"/>
          </w:tcPr>
          <w:p w14:paraId="21CD1922" w14:textId="796249EA" w:rsidR="00DE6601" w:rsidRPr="00A93F79" w:rsidRDefault="007541FE" w:rsidP="00DE6601">
            <w:pPr>
              <w:jc w:val="center"/>
              <w:rPr>
                <w:rFonts w:ascii="Calibri" w:hAnsi="Calibri" w:cs="Arial"/>
                <w:sz w:val="18"/>
                <w:szCs w:val="18"/>
              </w:rPr>
            </w:pPr>
            <w:r>
              <w:rPr>
                <w:rFonts w:ascii="Calibri" w:hAnsi="Calibri" w:cs="Arial"/>
                <w:sz w:val="18"/>
                <w:szCs w:val="18"/>
              </w:rPr>
              <w:t>+</w:t>
            </w:r>
          </w:p>
        </w:tc>
        <w:tc>
          <w:tcPr>
            <w:tcW w:w="284" w:type="dxa"/>
            <w:tcBorders>
              <w:left w:val="single" w:sz="6" w:space="0" w:color="auto"/>
              <w:bottom w:val="single" w:sz="6" w:space="0" w:color="auto"/>
              <w:right w:val="single" w:sz="6" w:space="0" w:color="auto"/>
            </w:tcBorders>
            <w:vAlign w:val="center"/>
          </w:tcPr>
          <w:p w14:paraId="5449E206" w14:textId="77777777" w:rsidR="00DE6601" w:rsidRPr="00A93F79" w:rsidRDefault="00DE6601" w:rsidP="00DE6601">
            <w:pPr>
              <w:jc w:val="center"/>
              <w:rPr>
                <w:rFonts w:ascii="Calibri" w:hAnsi="Calibri" w:cs="Arial"/>
                <w:sz w:val="18"/>
                <w:szCs w:val="18"/>
              </w:rPr>
            </w:pPr>
          </w:p>
        </w:tc>
        <w:tc>
          <w:tcPr>
            <w:tcW w:w="284" w:type="dxa"/>
            <w:tcBorders>
              <w:left w:val="single" w:sz="6" w:space="0" w:color="auto"/>
              <w:bottom w:val="single" w:sz="6" w:space="0" w:color="auto"/>
              <w:right w:val="single" w:sz="6" w:space="0" w:color="auto"/>
            </w:tcBorders>
            <w:vAlign w:val="center"/>
          </w:tcPr>
          <w:p w14:paraId="3170F49F" w14:textId="77777777" w:rsidR="00DE6601" w:rsidRPr="00A93F79" w:rsidRDefault="00DE6601" w:rsidP="00DE6601">
            <w:pPr>
              <w:jc w:val="center"/>
              <w:rPr>
                <w:rFonts w:ascii="Calibri" w:hAnsi="Calibri" w:cs="Arial"/>
                <w:sz w:val="18"/>
                <w:szCs w:val="18"/>
              </w:rPr>
            </w:pPr>
          </w:p>
        </w:tc>
        <w:tc>
          <w:tcPr>
            <w:tcW w:w="283" w:type="dxa"/>
            <w:tcBorders>
              <w:left w:val="single" w:sz="6" w:space="0" w:color="auto"/>
              <w:bottom w:val="single" w:sz="6" w:space="0" w:color="auto"/>
              <w:right w:val="single" w:sz="6" w:space="0" w:color="auto"/>
            </w:tcBorders>
            <w:vAlign w:val="center"/>
          </w:tcPr>
          <w:p w14:paraId="55653594" w14:textId="77777777" w:rsidR="00DE6601" w:rsidRPr="00A93F79" w:rsidRDefault="00DE6601" w:rsidP="00DE6601">
            <w:pPr>
              <w:jc w:val="center"/>
              <w:rPr>
                <w:rFonts w:ascii="Calibri" w:hAnsi="Calibri" w:cs="Arial"/>
                <w:sz w:val="18"/>
                <w:szCs w:val="18"/>
              </w:rPr>
            </w:pPr>
          </w:p>
        </w:tc>
        <w:tc>
          <w:tcPr>
            <w:tcW w:w="994" w:type="dxa"/>
            <w:tcBorders>
              <w:left w:val="single" w:sz="6" w:space="0" w:color="auto"/>
              <w:bottom w:val="single" w:sz="6" w:space="0" w:color="auto"/>
            </w:tcBorders>
            <w:shd w:val="clear" w:color="auto" w:fill="00CC00"/>
            <w:vAlign w:val="center"/>
          </w:tcPr>
          <w:p w14:paraId="26C542FD" w14:textId="6CC142A7" w:rsidR="00DE6601" w:rsidRPr="00A93F79" w:rsidRDefault="00DE6601" w:rsidP="00DE6601">
            <w:pPr>
              <w:ind w:left="85"/>
              <w:rPr>
                <w:rFonts w:ascii="Calibri" w:hAnsi="Calibri" w:cs="Arial"/>
                <w:sz w:val="18"/>
                <w:szCs w:val="18"/>
                <w:lang w:eastAsia="ja-JP"/>
              </w:rPr>
            </w:pPr>
            <w:r>
              <w:rPr>
                <w:rFonts w:ascii="Calibri" w:hAnsi="Calibri" w:cs="Arial"/>
                <w:sz w:val="18"/>
                <w:szCs w:val="18"/>
                <w:lang w:eastAsia="ja-JP"/>
              </w:rPr>
              <w:t>Alan G</w:t>
            </w:r>
          </w:p>
        </w:tc>
      </w:tr>
      <w:tr w:rsidR="00DE6601" w:rsidRPr="00A93F79" w14:paraId="038A1E74" w14:textId="77777777" w:rsidTr="00620FBB">
        <w:trPr>
          <w:gridAfter w:val="2"/>
          <w:wAfter w:w="10100" w:type="dxa"/>
        </w:trPr>
        <w:tc>
          <w:tcPr>
            <w:tcW w:w="2894" w:type="dxa"/>
            <w:vMerge w:val="restart"/>
            <w:tcBorders>
              <w:top w:val="single" w:sz="6" w:space="0" w:color="auto"/>
              <w:left w:val="single" w:sz="6" w:space="0" w:color="auto"/>
              <w:bottom w:val="single" w:sz="6" w:space="0" w:color="auto"/>
              <w:right w:val="single" w:sz="6" w:space="0" w:color="auto"/>
            </w:tcBorders>
            <w:vAlign w:val="center"/>
          </w:tcPr>
          <w:p w14:paraId="44265484" w14:textId="77777777" w:rsidR="00DE6601" w:rsidRPr="00A93F79" w:rsidRDefault="00DE6601" w:rsidP="00DE6601">
            <w:pPr>
              <w:pStyle w:val="Agenda2"/>
              <w:tabs>
                <w:tab w:val="clear" w:pos="1418"/>
                <w:tab w:val="num" w:pos="459"/>
              </w:tabs>
              <w:ind w:left="459" w:hanging="459"/>
              <w:rPr>
                <w:rFonts w:ascii="Calibri" w:hAnsi="Calibri"/>
                <w:sz w:val="18"/>
                <w:szCs w:val="18"/>
              </w:rPr>
            </w:pPr>
            <w:r w:rsidRPr="0092702F">
              <w:rPr>
                <w:rFonts w:ascii="Calibri" w:hAnsi="Calibri"/>
                <w:sz w:val="18"/>
                <w:szCs w:val="18"/>
              </w:rPr>
              <w:t xml:space="preserve">Terrestrial positioning and timing (including eLoran, </w:t>
            </w:r>
            <w:r w:rsidRPr="000D5A4F">
              <w:rPr>
                <w:rFonts w:ascii="Calibri" w:hAnsi="Calibri"/>
                <w:noProof/>
                <w:sz w:val="18"/>
                <w:szCs w:val="18"/>
              </w:rPr>
              <w:t>eChayka</w:t>
            </w:r>
            <w:r w:rsidRPr="0092702F">
              <w:rPr>
                <w:rFonts w:ascii="Calibri" w:hAnsi="Calibri"/>
                <w:sz w:val="18"/>
                <w:szCs w:val="18"/>
              </w:rPr>
              <w:t>, R-mode)</w:t>
            </w: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0D851E61" w14:textId="365E2602" w:rsidR="00DE6601" w:rsidRPr="0092702F" w:rsidRDefault="00DE6601" w:rsidP="00DE6601">
            <w:pPr>
              <w:pStyle w:val="Agenda2"/>
              <w:numPr>
                <w:ilvl w:val="2"/>
                <w:numId w:val="1"/>
              </w:numPr>
              <w:ind w:left="606"/>
              <w:rPr>
                <w:rFonts w:ascii="Calibri" w:hAnsi="Calibri" w:cs="Arial"/>
                <w:sz w:val="18"/>
                <w:szCs w:val="18"/>
                <w:lang w:val="fr-FR"/>
              </w:rPr>
            </w:pPr>
            <w:proofErr w:type="spellStart"/>
            <w:r w:rsidRPr="0092702F">
              <w:rPr>
                <w:rFonts w:ascii="Calibri" w:hAnsi="Calibri" w:cs="Arial"/>
                <w:sz w:val="18"/>
                <w:szCs w:val="18"/>
                <w:lang w:val="fr-FR"/>
              </w:rPr>
              <w:t>Terrestrial</w:t>
            </w:r>
            <w:proofErr w:type="spellEnd"/>
            <w:r w:rsidRPr="0092702F">
              <w:rPr>
                <w:rFonts w:ascii="Calibri" w:hAnsi="Calibri" w:cs="Arial"/>
                <w:sz w:val="18"/>
                <w:szCs w:val="18"/>
                <w:lang w:val="fr-FR"/>
              </w:rPr>
              <w:t xml:space="preserve"> </w:t>
            </w:r>
            <w:r w:rsidRPr="000D5A4F">
              <w:rPr>
                <w:rFonts w:ascii="Calibri" w:hAnsi="Calibri" w:cs="Arial"/>
                <w:noProof/>
                <w:sz w:val="18"/>
                <w:szCs w:val="18"/>
                <w:lang w:val="fr-FR"/>
              </w:rPr>
              <w:t>radionavigation</w:t>
            </w:r>
            <w:r w:rsidRPr="0092702F">
              <w:rPr>
                <w:rFonts w:ascii="Calibri" w:hAnsi="Calibri" w:cs="Arial"/>
                <w:sz w:val="18"/>
                <w:szCs w:val="18"/>
                <w:lang w:val="fr-FR"/>
              </w:rPr>
              <w:t xml:space="preserve"> </w:t>
            </w:r>
            <w:proofErr w:type="spellStart"/>
            <w:r w:rsidRPr="0092702F">
              <w:rPr>
                <w:rFonts w:ascii="Calibri" w:hAnsi="Calibri" w:cs="Arial"/>
                <w:sz w:val="18"/>
                <w:szCs w:val="18"/>
                <w:lang w:val="fr-FR"/>
              </w:rPr>
              <w:t>systems</w:t>
            </w:r>
            <w:proofErr w:type="spellEnd"/>
          </w:p>
        </w:tc>
        <w:tc>
          <w:tcPr>
            <w:tcW w:w="3804" w:type="dxa"/>
            <w:tcBorders>
              <w:top w:val="single" w:sz="6" w:space="0" w:color="auto"/>
              <w:left w:val="single" w:sz="6" w:space="0" w:color="auto"/>
              <w:bottom w:val="single" w:sz="6" w:space="0" w:color="auto"/>
              <w:right w:val="single" w:sz="6" w:space="0" w:color="auto"/>
            </w:tcBorders>
            <w:shd w:val="clear" w:color="auto" w:fill="auto"/>
            <w:vAlign w:val="center"/>
          </w:tcPr>
          <w:p w14:paraId="46EB1B39" w14:textId="6C764824" w:rsidR="00DE6601" w:rsidRPr="00F07C6B" w:rsidRDefault="00DE6601" w:rsidP="00DE6601">
            <w:pPr>
              <w:pStyle w:val="Agenda2"/>
              <w:numPr>
                <w:ilvl w:val="0"/>
                <w:numId w:val="0"/>
              </w:numPr>
              <w:ind w:left="567" w:hanging="386"/>
              <w:rPr>
                <w:rFonts w:ascii="Calibri" w:hAnsi="Calibri" w:cs="Arial"/>
                <w:sz w:val="18"/>
                <w:szCs w:val="18"/>
              </w:rPr>
            </w:pPr>
            <w:r w:rsidRPr="00F07C6B">
              <w:rPr>
                <w:rFonts w:ascii="Calibri" w:hAnsi="Calibri" w:cs="Arial"/>
                <w:sz w:val="18"/>
                <w:szCs w:val="18"/>
              </w:rPr>
              <w:t>New Recommendation</w:t>
            </w:r>
          </w:p>
        </w:tc>
        <w:tc>
          <w:tcPr>
            <w:tcW w:w="416" w:type="dxa"/>
            <w:tcBorders>
              <w:top w:val="single" w:sz="6" w:space="0" w:color="auto"/>
              <w:left w:val="single" w:sz="6" w:space="0" w:color="auto"/>
              <w:bottom w:val="single" w:sz="6" w:space="0" w:color="auto"/>
              <w:right w:val="single" w:sz="6" w:space="0" w:color="auto"/>
            </w:tcBorders>
            <w:shd w:val="clear" w:color="auto" w:fill="auto"/>
            <w:vAlign w:val="center"/>
          </w:tcPr>
          <w:p w14:paraId="44802516" w14:textId="5E60A532"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3</w:t>
            </w:r>
          </w:p>
        </w:tc>
        <w:tc>
          <w:tcPr>
            <w:tcW w:w="244" w:type="dxa"/>
            <w:tcBorders>
              <w:top w:val="single" w:sz="6" w:space="0" w:color="auto"/>
              <w:left w:val="single" w:sz="6" w:space="0" w:color="auto"/>
              <w:bottom w:val="single" w:sz="6" w:space="0" w:color="auto"/>
              <w:right w:val="single" w:sz="6" w:space="0" w:color="auto"/>
            </w:tcBorders>
            <w:vAlign w:val="center"/>
          </w:tcPr>
          <w:p w14:paraId="031B8C7F" w14:textId="77777777" w:rsidR="00DE6601" w:rsidRPr="00A93F79" w:rsidRDefault="00DE6601" w:rsidP="00DE6601">
            <w:pPr>
              <w:jc w:val="center"/>
              <w:rPr>
                <w:rFonts w:ascii="Calibri" w:hAnsi="Calibri" w:cs="Arial"/>
                <w:sz w:val="18"/>
                <w:szCs w:val="18"/>
              </w:rPr>
            </w:pPr>
          </w:p>
        </w:tc>
        <w:tc>
          <w:tcPr>
            <w:tcW w:w="284" w:type="dxa"/>
            <w:tcBorders>
              <w:top w:val="single" w:sz="6" w:space="0" w:color="auto"/>
              <w:left w:val="single" w:sz="6" w:space="0" w:color="auto"/>
              <w:bottom w:val="single" w:sz="6" w:space="0" w:color="auto"/>
              <w:right w:val="single" w:sz="6" w:space="0" w:color="auto"/>
            </w:tcBorders>
            <w:vAlign w:val="center"/>
          </w:tcPr>
          <w:p w14:paraId="52E98CE6" w14:textId="77777777" w:rsidR="00DE6601" w:rsidRPr="00A93F79" w:rsidRDefault="00DE6601" w:rsidP="00DE6601">
            <w:pPr>
              <w:jc w:val="center"/>
              <w:rPr>
                <w:rFonts w:ascii="Calibri" w:hAnsi="Calibri" w:cs="Arial"/>
                <w:sz w:val="18"/>
                <w:szCs w:val="18"/>
              </w:rPr>
            </w:pPr>
          </w:p>
        </w:tc>
        <w:tc>
          <w:tcPr>
            <w:tcW w:w="283" w:type="dxa"/>
            <w:tcBorders>
              <w:top w:val="single" w:sz="6" w:space="0" w:color="auto"/>
              <w:left w:val="single" w:sz="6" w:space="0" w:color="auto"/>
              <w:bottom w:val="single" w:sz="6" w:space="0" w:color="auto"/>
              <w:right w:val="single" w:sz="6" w:space="0" w:color="auto"/>
            </w:tcBorders>
            <w:vAlign w:val="center"/>
          </w:tcPr>
          <w:p w14:paraId="64CF2633" w14:textId="276DFECF" w:rsidR="00DE6601" w:rsidRPr="00A93F79" w:rsidRDefault="007541FE"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79F970C7" w14:textId="41D5099D" w:rsidR="00DE6601" w:rsidRPr="00A93F79" w:rsidRDefault="007541FE"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716884F7" w14:textId="24DEB1A4" w:rsidR="00DE6601" w:rsidRPr="00A93F79" w:rsidRDefault="007541FE"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51C1EF8A" w14:textId="77777777" w:rsidR="00DE6601" w:rsidRPr="00A93F79" w:rsidRDefault="00DE6601" w:rsidP="00DE6601">
            <w:pPr>
              <w:jc w:val="center"/>
              <w:rPr>
                <w:rFonts w:ascii="Calibri" w:hAnsi="Calibri" w:cs="Arial"/>
                <w:sz w:val="18"/>
                <w:szCs w:val="18"/>
              </w:rPr>
            </w:pPr>
          </w:p>
        </w:tc>
        <w:tc>
          <w:tcPr>
            <w:tcW w:w="283" w:type="dxa"/>
            <w:tcBorders>
              <w:top w:val="single" w:sz="6" w:space="0" w:color="auto"/>
              <w:left w:val="single" w:sz="6" w:space="0" w:color="auto"/>
              <w:bottom w:val="single" w:sz="6" w:space="0" w:color="auto"/>
              <w:right w:val="single" w:sz="6" w:space="0" w:color="auto"/>
            </w:tcBorders>
            <w:vAlign w:val="center"/>
          </w:tcPr>
          <w:p w14:paraId="180F6C0F" w14:textId="77777777" w:rsidR="00DE6601" w:rsidRPr="00A93F79" w:rsidRDefault="00DE6601" w:rsidP="00DE6601">
            <w:pPr>
              <w:jc w:val="center"/>
              <w:rPr>
                <w:rFonts w:ascii="Calibri" w:hAnsi="Calibri" w:cs="Arial"/>
                <w:sz w:val="18"/>
                <w:szCs w:val="18"/>
              </w:rPr>
            </w:pPr>
          </w:p>
        </w:tc>
        <w:tc>
          <w:tcPr>
            <w:tcW w:w="994" w:type="dxa"/>
            <w:tcBorders>
              <w:top w:val="single" w:sz="6" w:space="0" w:color="auto"/>
              <w:left w:val="single" w:sz="6" w:space="0" w:color="auto"/>
              <w:bottom w:val="single" w:sz="6" w:space="0" w:color="auto"/>
              <w:right w:val="single" w:sz="6" w:space="0" w:color="auto"/>
            </w:tcBorders>
            <w:shd w:val="clear" w:color="auto" w:fill="00CC00"/>
            <w:vAlign w:val="center"/>
          </w:tcPr>
          <w:p w14:paraId="22B136A5" w14:textId="32C62FAB" w:rsidR="00DE6601" w:rsidRPr="00A93F79" w:rsidRDefault="00DE6601" w:rsidP="00DE6601">
            <w:pPr>
              <w:ind w:left="85"/>
              <w:rPr>
                <w:rFonts w:ascii="Calibri" w:hAnsi="Calibri" w:cs="Arial"/>
                <w:sz w:val="18"/>
                <w:szCs w:val="18"/>
                <w:lang w:eastAsia="ja-JP"/>
              </w:rPr>
            </w:pPr>
            <w:r>
              <w:rPr>
                <w:rFonts w:ascii="Calibri" w:hAnsi="Calibri" w:cs="Arial"/>
                <w:sz w:val="18"/>
                <w:szCs w:val="18"/>
                <w:lang w:eastAsia="ja-JP"/>
              </w:rPr>
              <w:t>Alan G</w:t>
            </w:r>
          </w:p>
        </w:tc>
      </w:tr>
      <w:tr w:rsidR="00DE6601" w:rsidRPr="00A93F79" w14:paraId="5387F6D8" w14:textId="77777777" w:rsidTr="00620FBB">
        <w:trPr>
          <w:gridAfter w:val="2"/>
          <w:wAfter w:w="10100" w:type="dxa"/>
        </w:trPr>
        <w:tc>
          <w:tcPr>
            <w:tcW w:w="2894" w:type="dxa"/>
            <w:vMerge/>
            <w:tcBorders>
              <w:top w:val="single" w:sz="6" w:space="0" w:color="auto"/>
              <w:left w:val="single" w:sz="6" w:space="0" w:color="auto"/>
              <w:bottom w:val="single" w:sz="6" w:space="0" w:color="auto"/>
              <w:right w:val="single" w:sz="6" w:space="0" w:color="auto"/>
            </w:tcBorders>
            <w:vAlign w:val="center"/>
          </w:tcPr>
          <w:p w14:paraId="64BEF8B1" w14:textId="77777777" w:rsidR="00DE6601" w:rsidRPr="00A93F79" w:rsidRDefault="00DE6601" w:rsidP="00DE6601">
            <w:pPr>
              <w:pStyle w:val="Agenda2"/>
              <w:tabs>
                <w:tab w:val="clear" w:pos="1418"/>
                <w:tab w:val="num" w:pos="459"/>
              </w:tabs>
              <w:ind w:left="459" w:hanging="459"/>
              <w:rPr>
                <w:rFonts w:ascii="Calibri" w:hAnsi="Calibri"/>
                <w:sz w:val="18"/>
                <w:szCs w:val="18"/>
              </w:rPr>
            </w:pP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0D57931E" w14:textId="09412E5A" w:rsidR="00DE6601" w:rsidRPr="0092702F" w:rsidRDefault="00DE6601" w:rsidP="00DE6601">
            <w:pPr>
              <w:pStyle w:val="Agenda2"/>
              <w:numPr>
                <w:ilvl w:val="2"/>
                <w:numId w:val="1"/>
              </w:numPr>
              <w:ind w:left="606"/>
              <w:rPr>
                <w:rFonts w:ascii="Calibri" w:hAnsi="Calibri" w:cs="Arial"/>
                <w:sz w:val="18"/>
                <w:szCs w:val="18"/>
                <w:lang w:val="fr-FR"/>
              </w:rPr>
            </w:pPr>
            <w:r w:rsidRPr="0092702F">
              <w:rPr>
                <w:rFonts w:ascii="Calibri" w:hAnsi="Calibri" w:cs="Arial"/>
                <w:sz w:val="18"/>
                <w:szCs w:val="18"/>
                <w:lang w:val="fr-FR"/>
              </w:rPr>
              <w:t>R-Mode (MF)</w:t>
            </w:r>
          </w:p>
        </w:tc>
        <w:tc>
          <w:tcPr>
            <w:tcW w:w="3804" w:type="dxa"/>
            <w:tcBorders>
              <w:top w:val="single" w:sz="6" w:space="0" w:color="auto"/>
              <w:left w:val="single" w:sz="6" w:space="0" w:color="auto"/>
              <w:bottom w:val="single" w:sz="6" w:space="0" w:color="auto"/>
              <w:right w:val="single" w:sz="6" w:space="0" w:color="auto"/>
            </w:tcBorders>
            <w:shd w:val="clear" w:color="auto" w:fill="auto"/>
            <w:vAlign w:val="center"/>
          </w:tcPr>
          <w:p w14:paraId="73B3A031" w14:textId="0D0D89D2" w:rsidR="00DE6601" w:rsidRPr="00F07C6B" w:rsidRDefault="00DE6601" w:rsidP="00DE6601">
            <w:pPr>
              <w:pStyle w:val="Agenda2"/>
              <w:numPr>
                <w:ilvl w:val="0"/>
                <w:numId w:val="0"/>
              </w:numPr>
              <w:ind w:left="567" w:hanging="386"/>
              <w:rPr>
                <w:rFonts w:ascii="Calibri" w:hAnsi="Calibri" w:cs="Arial"/>
                <w:sz w:val="18"/>
                <w:szCs w:val="18"/>
              </w:rPr>
            </w:pPr>
            <w:r w:rsidRPr="00F07C6B">
              <w:rPr>
                <w:rFonts w:ascii="Calibri" w:hAnsi="Calibri" w:cs="Arial"/>
                <w:sz w:val="18"/>
                <w:szCs w:val="18"/>
              </w:rPr>
              <w:t>New Guideline</w:t>
            </w:r>
          </w:p>
        </w:tc>
        <w:tc>
          <w:tcPr>
            <w:tcW w:w="416" w:type="dxa"/>
            <w:tcBorders>
              <w:top w:val="single" w:sz="6" w:space="0" w:color="auto"/>
              <w:left w:val="single" w:sz="6" w:space="0" w:color="auto"/>
              <w:bottom w:val="single" w:sz="6" w:space="0" w:color="auto"/>
              <w:right w:val="single" w:sz="6" w:space="0" w:color="auto"/>
            </w:tcBorders>
            <w:shd w:val="clear" w:color="auto" w:fill="auto"/>
            <w:vAlign w:val="center"/>
          </w:tcPr>
          <w:p w14:paraId="4D155DC7" w14:textId="0034A029"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3</w:t>
            </w:r>
          </w:p>
        </w:tc>
        <w:tc>
          <w:tcPr>
            <w:tcW w:w="244" w:type="dxa"/>
            <w:tcBorders>
              <w:top w:val="single" w:sz="6" w:space="0" w:color="auto"/>
              <w:left w:val="single" w:sz="6" w:space="0" w:color="auto"/>
              <w:bottom w:val="single" w:sz="6" w:space="0" w:color="auto"/>
              <w:right w:val="single" w:sz="6" w:space="0" w:color="auto"/>
            </w:tcBorders>
            <w:vAlign w:val="center"/>
          </w:tcPr>
          <w:p w14:paraId="47BB7D60" w14:textId="77777777" w:rsidR="00DE6601" w:rsidRPr="00A93F79" w:rsidRDefault="00DE6601" w:rsidP="00DE6601">
            <w:pPr>
              <w:jc w:val="center"/>
              <w:rPr>
                <w:rFonts w:ascii="Calibri" w:hAnsi="Calibri" w:cs="Arial"/>
                <w:sz w:val="18"/>
                <w:szCs w:val="18"/>
              </w:rPr>
            </w:pPr>
          </w:p>
        </w:tc>
        <w:tc>
          <w:tcPr>
            <w:tcW w:w="284" w:type="dxa"/>
            <w:tcBorders>
              <w:top w:val="single" w:sz="6" w:space="0" w:color="auto"/>
              <w:left w:val="single" w:sz="6" w:space="0" w:color="auto"/>
              <w:bottom w:val="single" w:sz="6" w:space="0" w:color="auto"/>
              <w:right w:val="single" w:sz="6" w:space="0" w:color="auto"/>
            </w:tcBorders>
            <w:vAlign w:val="center"/>
          </w:tcPr>
          <w:p w14:paraId="7EC59CCB" w14:textId="40068F14" w:rsidR="00DE6601" w:rsidRPr="00A93F79" w:rsidRDefault="007541FE" w:rsidP="00DE6601">
            <w:pPr>
              <w:jc w:val="center"/>
              <w:rPr>
                <w:rFonts w:ascii="Calibri" w:hAnsi="Calibri" w:cs="Arial"/>
                <w:sz w:val="18"/>
                <w:szCs w:val="18"/>
              </w:rPr>
            </w:pPr>
            <w:del w:id="60" w:author="M. Hoppe" w:date="2019-03-21T09:16:00Z">
              <w:r w:rsidDel="00EF4312">
                <w:rPr>
                  <w:rFonts w:ascii="Calibri" w:hAnsi="Calibri" w:cs="Arial"/>
                  <w:sz w:val="18"/>
                  <w:szCs w:val="18"/>
                </w:rPr>
                <w:delText>+</w:delText>
              </w:r>
            </w:del>
          </w:p>
        </w:tc>
        <w:tc>
          <w:tcPr>
            <w:tcW w:w="283" w:type="dxa"/>
            <w:tcBorders>
              <w:top w:val="single" w:sz="6" w:space="0" w:color="auto"/>
              <w:left w:val="single" w:sz="6" w:space="0" w:color="auto"/>
              <w:bottom w:val="single" w:sz="6" w:space="0" w:color="auto"/>
              <w:right w:val="single" w:sz="6" w:space="0" w:color="auto"/>
            </w:tcBorders>
            <w:vAlign w:val="center"/>
          </w:tcPr>
          <w:p w14:paraId="7E1D1E8A" w14:textId="1481FDFF" w:rsidR="00DE6601" w:rsidRPr="00A93F79" w:rsidRDefault="007541FE"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3E298BA5" w14:textId="59F9D343" w:rsidR="00DE6601" w:rsidRPr="00A93F79" w:rsidRDefault="007541FE"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5ADF07FD" w14:textId="602A90F2" w:rsidR="00DE6601" w:rsidRPr="00A93F79" w:rsidRDefault="007541FE"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394266F4" w14:textId="5C078B6C" w:rsidR="00DE6601" w:rsidRPr="00A93F79" w:rsidRDefault="007541FE"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single" w:sz="6" w:space="0" w:color="auto"/>
              <w:right w:val="single" w:sz="6" w:space="0" w:color="auto"/>
            </w:tcBorders>
            <w:vAlign w:val="center"/>
          </w:tcPr>
          <w:p w14:paraId="437463A6" w14:textId="287CA393" w:rsidR="00DE6601" w:rsidRPr="00A93F79" w:rsidRDefault="007541FE" w:rsidP="00DE6601">
            <w:pPr>
              <w:jc w:val="center"/>
              <w:rPr>
                <w:rFonts w:ascii="Calibri" w:hAnsi="Calibri" w:cs="Arial"/>
                <w:sz w:val="18"/>
                <w:szCs w:val="18"/>
              </w:rPr>
            </w:pPr>
            <w:r>
              <w:rPr>
                <w:rFonts w:ascii="Calibri" w:hAnsi="Calibri" w:cs="Arial"/>
                <w:sz w:val="18"/>
                <w:szCs w:val="18"/>
              </w:rPr>
              <w:t>+</w:t>
            </w:r>
          </w:p>
        </w:tc>
        <w:tc>
          <w:tcPr>
            <w:tcW w:w="994" w:type="dxa"/>
            <w:tcBorders>
              <w:top w:val="single" w:sz="6" w:space="0" w:color="auto"/>
              <w:left w:val="single" w:sz="6" w:space="0" w:color="auto"/>
              <w:bottom w:val="single" w:sz="6" w:space="0" w:color="auto"/>
              <w:right w:val="single" w:sz="6" w:space="0" w:color="auto"/>
            </w:tcBorders>
            <w:shd w:val="clear" w:color="auto" w:fill="00CC00"/>
            <w:vAlign w:val="center"/>
          </w:tcPr>
          <w:p w14:paraId="631FBC4E" w14:textId="781F7F3F" w:rsidR="00DE6601" w:rsidRPr="00A93F79" w:rsidRDefault="00DE6601" w:rsidP="00DE6601">
            <w:pPr>
              <w:ind w:left="85"/>
              <w:rPr>
                <w:rFonts w:ascii="Calibri" w:hAnsi="Calibri" w:cs="Arial"/>
                <w:sz w:val="18"/>
                <w:szCs w:val="18"/>
                <w:lang w:eastAsia="ja-JP"/>
              </w:rPr>
            </w:pPr>
            <w:r>
              <w:rPr>
                <w:rFonts w:ascii="Calibri" w:hAnsi="Calibri" w:cs="Arial"/>
                <w:sz w:val="18"/>
                <w:szCs w:val="18"/>
                <w:lang w:eastAsia="ja-JP"/>
              </w:rPr>
              <w:t>Michael H</w:t>
            </w:r>
          </w:p>
        </w:tc>
      </w:tr>
      <w:tr w:rsidR="00DE6601" w:rsidRPr="00A93F79" w14:paraId="6C384C15" w14:textId="77777777" w:rsidTr="00620FBB">
        <w:trPr>
          <w:gridAfter w:val="2"/>
          <w:wAfter w:w="10100" w:type="dxa"/>
        </w:trPr>
        <w:tc>
          <w:tcPr>
            <w:tcW w:w="2894" w:type="dxa"/>
            <w:vMerge/>
            <w:tcBorders>
              <w:top w:val="single" w:sz="6" w:space="0" w:color="auto"/>
              <w:left w:val="single" w:sz="6" w:space="0" w:color="auto"/>
              <w:bottom w:val="single" w:sz="6" w:space="0" w:color="auto"/>
              <w:right w:val="single" w:sz="6" w:space="0" w:color="auto"/>
            </w:tcBorders>
            <w:vAlign w:val="center"/>
          </w:tcPr>
          <w:p w14:paraId="221595A3" w14:textId="77777777" w:rsidR="00DE6601" w:rsidRPr="00A93F79" w:rsidRDefault="00DE6601" w:rsidP="00DE6601">
            <w:pPr>
              <w:pStyle w:val="Agenda2"/>
              <w:tabs>
                <w:tab w:val="clear" w:pos="1418"/>
                <w:tab w:val="num" w:pos="459"/>
              </w:tabs>
              <w:ind w:left="459" w:hanging="459"/>
              <w:rPr>
                <w:rFonts w:ascii="Calibri" w:hAnsi="Calibri"/>
                <w:sz w:val="18"/>
                <w:szCs w:val="18"/>
              </w:rPr>
            </w:pP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311A4789" w14:textId="19169E47" w:rsidR="00DE6601" w:rsidRPr="0092702F" w:rsidRDefault="00DE6601" w:rsidP="00DE6601">
            <w:pPr>
              <w:pStyle w:val="Agenda2"/>
              <w:numPr>
                <w:ilvl w:val="2"/>
                <w:numId w:val="1"/>
              </w:numPr>
              <w:ind w:left="606"/>
              <w:rPr>
                <w:rFonts w:ascii="Calibri" w:hAnsi="Calibri" w:cs="Arial"/>
                <w:sz w:val="18"/>
                <w:szCs w:val="18"/>
                <w:lang w:val="fr-FR"/>
              </w:rPr>
            </w:pPr>
            <w:r w:rsidRPr="0092702F">
              <w:rPr>
                <w:rFonts w:ascii="Calibri" w:hAnsi="Calibri" w:cs="Arial"/>
                <w:sz w:val="18"/>
                <w:szCs w:val="18"/>
                <w:lang w:val="fr-FR"/>
              </w:rPr>
              <w:t>R-Mode (AIS/VDES)</w:t>
            </w:r>
          </w:p>
        </w:tc>
        <w:tc>
          <w:tcPr>
            <w:tcW w:w="3804" w:type="dxa"/>
            <w:tcBorders>
              <w:top w:val="single" w:sz="6" w:space="0" w:color="auto"/>
              <w:left w:val="single" w:sz="6" w:space="0" w:color="auto"/>
              <w:bottom w:val="single" w:sz="6" w:space="0" w:color="auto"/>
              <w:right w:val="single" w:sz="6" w:space="0" w:color="auto"/>
            </w:tcBorders>
            <w:shd w:val="clear" w:color="auto" w:fill="auto"/>
            <w:vAlign w:val="center"/>
          </w:tcPr>
          <w:p w14:paraId="58372AE2" w14:textId="3433CB97" w:rsidR="00DE6601" w:rsidRPr="00F07C6B" w:rsidRDefault="00DE6601" w:rsidP="00DE6601">
            <w:pPr>
              <w:pStyle w:val="Agenda2"/>
              <w:numPr>
                <w:ilvl w:val="0"/>
                <w:numId w:val="0"/>
              </w:numPr>
              <w:ind w:left="567" w:hanging="386"/>
              <w:rPr>
                <w:rFonts w:ascii="Calibri" w:hAnsi="Calibri" w:cs="Arial"/>
                <w:sz w:val="18"/>
                <w:szCs w:val="18"/>
              </w:rPr>
            </w:pPr>
            <w:r w:rsidRPr="00F07C6B">
              <w:rPr>
                <w:rFonts w:ascii="Calibri" w:hAnsi="Calibri" w:cs="Arial"/>
                <w:sz w:val="18"/>
                <w:szCs w:val="18"/>
              </w:rPr>
              <w:t>New Guideline</w:t>
            </w:r>
          </w:p>
        </w:tc>
        <w:tc>
          <w:tcPr>
            <w:tcW w:w="416" w:type="dxa"/>
            <w:tcBorders>
              <w:top w:val="single" w:sz="6" w:space="0" w:color="auto"/>
              <w:left w:val="single" w:sz="6" w:space="0" w:color="auto"/>
              <w:bottom w:val="single" w:sz="6" w:space="0" w:color="auto"/>
              <w:right w:val="single" w:sz="6" w:space="0" w:color="auto"/>
            </w:tcBorders>
            <w:shd w:val="clear" w:color="auto" w:fill="auto"/>
            <w:vAlign w:val="center"/>
          </w:tcPr>
          <w:p w14:paraId="57751151" w14:textId="65A841C3"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3</w:t>
            </w:r>
          </w:p>
        </w:tc>
        <w:tc>
          <w:tcPr>
            <w:tcW w:w="244" w:type="dxa"/>
            <w:tcBorders>
              <w:top w:val="single" w:sz="6" w:space="0" w:color="auto"/>
              <w:left w:val="single" w:sz="6" w:space="0" w:color="auto"/>
              <w:bottom w:val="single" w:sz="6" w:space="0" w:color="auto"/>
              <w:right w:val="single" w:sz="6" w:space="0" w:color="auto"/>
            </w:tcBorders>
            <w:vAlign w:val="center"/>
          </w:tcPr>
          <w:p w14:paraId="41263BE0" w14:textId="77777777" w:rsidR="00DE6601" w:rsidRPr="00A93F79" w:rsidRDefault="00DE6601" w:rsidP="00DE6601">
            <w:pPr>
              <w:jc w:val="center"/>
              <w:rPr>
                <w:rFonts w:ascii="Calibri" w:hAnsi="Calibri" w:cs="Arial"/>
                <w:sz w:val="18"/>
                <w:szCs w:val="18"/>
              </w:rPr>
            </w:pPr>
          </w:p>
        </w:tc>
        <w:tc>
          <w:tcPr>
            <w:tcW w:w="284" w:type="dxa"/>
            <w:tcBorders>
              <w:top w:val="single" w:sz="6" w:space="0" w:color="auto"/>
              <w:left w:val="single" w:sz="6" w:space="0" w:color="auto"/>
              <w:bottom w:val="single" w:sz="6" w:space="0" w:color="auto"/>
              <w:right w:val="single" w:sz="6" w:space="0" w:color="auto"/>
            </w:tcBorders>
            <w:vAlign w:val="center"/>
          </w:tcPr>
          <w:p w14:paraId="72D3C5FB" w14:textId="56ABBD1E" w:rsidR="00DE6601" w:rsidRPr="00A93F79" w:rsidRDefault="007541FE" w:rsidP="00DE6601">
            <w:pPr>
              <w:jc w:val="center"/>
              <w:rPr>
                <w:rFonts w:ascii="Calibri" w:hAnsi="Calibri" w:cs="Arial"/>
                <w:sz w:val="18"/>
                <w:szCs w:val="18"/>
              </w:rPr>
            </w:pPr>
            <w:del w:id="61" w:author="M. Hoppe" w:date="2019-03-21T09:16:00Z">
              <w:r w:rsidDel="00EF4312">
                <w:rPr>
                  <w:rFonts w:ascii="Calibri" w:hAnsi="Calibri" w:cs="Arial"/>
                  <w:sz w:val="18"/>
                  <w:szCs w:val="18"/>
                </w:rPr>
                <w:delText>+</w:delText>
              </w:r>
            </w:del>
          </w:p>
        </w:tc>
        <w:tc>
          <w:tcPr>
            <w:tcW w:w="283" w:type="dxa"/>
            <w:tcBorders>
              <w:top w:val="single" w:sz="6" w:space="0" w:color="auto"/>
              <w:left w:val="single" w:sz="6" w:space="0" w:color="auto"/>
              <w:bottom w:val="single" w:sz="6" w:space="0" w:color="auto"/>
              <w:right w:val="single" w:sz="6" w:space="0" w:color="auto"/>
            </w:tcBorders>
            <w:vAlign w:val="center"/>
          </w:tcPr>
          <w:p w14:paraId="415F2492" w14:textId="4E2F52A7" w:rsidR="00DE6601" w:rsidRPr="00A93F79" w:rsidRDefault="007541FE"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7A0ACE93" w14:textId="0882B779" w:rsidR="00DE6601" w:rsidRPr="00A93F79" w:rsidRDefault="007541FE"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0BA3DFEE" w14:textId="19C55887" w:rsidR="00DE6601" w:rsidRPr="00A93F79" w:rsidRDefault="007541FE"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28D2711F" w14:textId="42E1F607" w:rsidR="00DE6601" w:rsidRPr="00A93F79" w:rsidRDefault="007541FE"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single" w:sz="6" w:space="0" w:color="auto"/>
              <w:right w:val="single" w:sz="6" w:space="0" w:color="auto"/>
            </w:tcBorders>
            <w:vAlign w:val="center"/>
          </w:tcPr>
          <w:p w14:paraId="2C4A8CED" w14:textId="71A85337" w:rsidR="00DE6601" w:rsidRPr="00A93F79" w:rsidRDefault="007541FE" w:rsidP="00DE6601">
            <w:pPr>
              <w:jc w:val="center"/>
              <w:rPr>
                <w:rFonts w:ascii="Calibri" w:hAnsi="Calibri" w:cs="Arial"/>
                <w:sz w:val="18"/>
                <w:szCs w:val="18"/>
              </w:rPr>
            </w:pPr>
            <w:r>
              <w:rPr>
                <w:rFonts w:ascii="Calibri" w:hAnsi="Calibri" w:cs="Arial"/>
                <w:sz w:val="18"/>
                <w:szCs w:val="18"/>
              </w:rPr>
              <w:t>+</w:t>
            </w:r>
          </w:p>
        </w:tc>
        <w:tc>
          <w:tcPr>
            <w:tcW w:w="994" w:type="dxa"/>
            <w:tcBorders>
              <w:top w:val="single" w:sz="6" w:space="0" w:color="auto"/>
              <w:left w:val="single" w:sz="6" w:space="0" w:color="auto"/>
              <w:bottom w:val="single" w:sz="6" w:space="0" w:color="auto"/>
              <w:right w:val="single" w:sz="6" w:space="0" w:color="auto"/>
            </w:tcBorders>
            <w:shd w:val="clear" w:color="auto" w:fill="00CC00"/>
            <w:vAlign w:val="center"/>
          </w:tcPr>
          <w:p w14:paraId="430D31B2" w14:textId="6B6182B4" w:rsidR="00DE6601" w:rsidRPr="00A93F79" w:rsidRDefault="00DE6601" w:rsidP="00DE6601">
            <w:pPr>
              <w:ind w:left="85"/>
              <w:rPr>
                <w:rFonts w:ascii="Calibri" w:hAnsi="Calibri" w:cs="Arial"/>
                <w:sz w:val="18"/>
                <w:szCs w:val="18"/>
                <w:lang w:eastAsia="ja-JP"/>
              </w:rPr>
            </w:pPr>
            <w:r>
              <w:rPr>
                <w:rFonts w:ascii="Calibri" w:hAnsi="Calibri" w:cs="Arial"/>
                <w:sz w:val="18"/>
                <w:szCs w:val="18"/>
                <w:lang w:eastAsia="ja-JP"/>
              </w:rPr>
              <w:t>Michael H</w:t>
            </w:r>
          </w:p>
        </w:tc>
      </w:tr>
      <w:tr w:rsidR="00DE6601" w:rsidRPr="00A93F79" w14:paraId="7DB2C5F0" w14:textId="77777777" w:rsidTr="00620FBB">
        <w:trPr>
          <w:gridAfter w:val="2"/>
          <w:wAfter w:w="10100" w:type="dxa"/>
        </w:trPr>
        <w:tc>
          <w:tcPr>
            <w:tcW w:w="2894" w:type="dxa"/>
            <w:vMerge/>
            <w:tcBorders>
              <w:top w:val="single" w:sz="6" w:space="0" w:color="auto"/>
              <w:left w:val="single" w:sz="6" w:space="0" w:color="auto"/>
              <w:bottom w:val="single" w:sz="6" w:space="0" w:color="auto"/>
              <w:right w:val="single" w:sz="6" w:space="0" w:color="auto"/>
            </w:tcBorders>
            <w:vAlign w:val="center"/>
          </w:tcPr>
          <w:p w14:paraId="46CBBA57" w14:textId="77777777" w:rsidR="00DE6601" w:rsidRPr="00A93F79" w:rsidRDefault="00DE6601" w:rsidP="00DE6601">
            <w:pPr>
              <w:pStyle w:val="Agenda2"/>
              <w:tabs>
                <w:tab w:val="clear" w:pos="1418"/>
                <w:tab w:val="num" w:pos="459"/>
              </w:tabs>
              <w:ind w:left="459" w:hanging="459"/>
              <w:rPr>
                <w:rFonts w:ascii="Calibri" w:hAnsi="Calibri"/>
                <w:sz w:val="18"/>
                <w:szCs w:val="18"/>
              </w:rPr>
            </w:pP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10B86710" w14:textId="4360F349" w:rsidR="00DE6601" w:rsidRPr="0092702F" w:rsidRDefault="00DE6601" w:rsidP="00DE6601">
            <w:pPr>
              <w:pStyle w:val="Agenda2"/>
              <w:numPr>
                <w:ilvl w:val="2"/>
                <w:numId w:val="1"/>
              </w:numPr>
              <w:ind w:left="606"/>
              <w:rPr>
                <w:rFonts w:ascii="Calibri" w:hAnsi="Calibri" w:cs="Arial"/>
                <w:sz w:val="18"/>
                <w:szCs w:val="18"/>
                <w:lang w:val="fr-FR"/>
              </w:rPr>
            </w:pPr>
            <w:r>
              <w:rPr>
                <w:rFonts w:ascii="Calibri" w:hAnsi="Calibri" w:cs="Arial"/>
                <w:sz w:val="18"/>
                <w:szCs w:val="18"/>
                <w:lang w:val="fr-FR"/>
              </w:rPr>
              <w:t xml:space="preserve">Workshop on R-Mode </w:t>
            </w:r>
            <w:proofErr w:type="spellStart"/>
            <w:r>
              <w:rPr>
                <w:rFonts w:ascii="Calibri" w:hAnsi="Calibri" w:cs="Arial"/>
                <w:sz w:val="18"/>
                <w:szCs w:val="18"/>
                <w:lang w:val="fr-FR"/>
              </w:rPr>
              <w:t>in</w:t>
            </w:r>
            <w:proofErr w:type="spellEnd"/>
            <w:r>
              <w:rPr>
                <w:rFonts w:ascii="Calibri" w:hAnsi="Calibri" w:cs="Arial"/>
                <w:sz w:val="18"/>
                <w:szCs w:val="18"/>
                <w:lang w:val="fr-FR"/>
              </w:rPr>
              <w:t xml:space="preserve"> 2019</w:t>
            </w:r>
          </w:p>
        </w:tc>
        <w:tc>
          <w:tcPr>
            <w:tcW w:w="3804" w:type="dxa"/>
            <w:tcBorders>
              <w:top w:val="single" w:sz="6" w:space="0" w:color="auto"/>
              <w:left w:val="single" w:sz="6" w:space="0" w:color="auto"/>
              <w:bottom w:val="single" w:sz="6" w:space="0" w:color="auto"/>
              <w:right w:val="single" w:sz="6" w:space="0" w:color="auto"/>
            </w:tcBorders>
            <w:shd w:val="clear" w:color="auto" w:fill="auto"/>
            <w:vAlign w:val="center"/>
          </w:tcPr>
          <w:p w14:paraId="0D5680EB" w14:textId="3FE25A63" w:rsidR="00DE6601" w:rsidRPr="00F07C6B" w:rsidRDefault="00DE6601" w:rsidP="00DE6601">
            <w:pPr>
              <w:pStyle w:val="Agenda2"/>
              <w:numPr>
                <w:ilvl w:val="0"/>
                <w:numId w:val="0"/>
              </w:numPr>
              <w:ind w:left="567" w:hanging="386"/>
              <w:rPr>
                <w:rFonts w:ascii="Calibri" w:hAnsi="Calibri" w:cs="Arial"/>
                <w:sz w:val="18"/>
                <w:szCs w:val="18"/>
              </w:rPr>
            </w:pPr>
            <w:r>
              <w:rPr>
                <w:rFonts w:ascii="Calibri" w:hAnsi="Calibri" w:cs="Arial"/>
                <w:sz w:val="18"/>
                <w:szCs w:val="18"/>
              </w:rPr>
              <w:t>Technical specification, strategy for deployment</w:t>
            </w:r>
          </w:p>
        </w:tc>
        <w:tc>
          <w:tcPr>
            <w:tcW w:w="416" w:type="dxa"/>
            <w:tcBorders>
              <w:top w:val="single" w:sz="6" w:space="0" w:color="auto"/>
              <w:left w:val="single" w:sz="6" w:space="0" w:color="auto"/>
              <w:bottom w:val="single" w:sz="6" w:space="0" w:color="auto"/>
              <w:right w:val="single" w:sz="6" w:space="0" w:color="auto"/>
            </w:tcBorders>
            <w:shd w:val="clear" w:color="auto" w:fill="auto"/>
            <w:vAlign w:val="center"/>
          </w:tcPr>
          <w:p w14:paraId="4A9C8260" w14:textId="780C13C9"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3</w:t>
            </w:r>
          </w:p>
        </w:tc>
        <w:tc>
          <w:tcPr>
            <w:tcW w:w="244" w:type="dxa"/>
            <w:tcBorders>
              <w:top w:val="single" w:sz="6" w:space="0" w:color="auto"/>
              <w:left w:val="single" w:sz="6" w:space="0" w:color="auto"/>
              <w:bottom w:val="single" w:sz="6" w:space="0" w:color="auto"/>
              <w:right w:val="single" w:sz="6" w:space="0" w:color="auto"/>
            </w:tcBorders>
            <w:vAlign w:val="center"/>
          </w:tcPr>
          <w:p w14:paraId="71426FE5" w14:textId="358B8052" w:rsidR="00DE6601" w:rsidRPr="00A93F79" w:rsidRDefault="00DE6601" w:rsidP="00DE6601">
            <w:pPr>
              <w:jc w:val="center"/>
              <w:rPr>
                <w:rFonts w:ascii="Calibri" w:hAnsi="Calibri" w:cs="Arial"/>
                <w:sz w:val="18"/>
                <w:szCs w:val="18"/>
              </w:rPr>
            </w:pPr>
          </w:p>
        </w:tc>
        <w:tc>
          <w:tcPr>
            <w:tcW w:w="284" w:type="dxa"/>
            <w:tcBorders>
              <w:top w:val="single" w:sz="6" w:space="0" w:color="auto"/>
              <w:left w:val="single" w:sz="6" w:space="0" w:color="auto"/>
              <w:bottom w:val="single" w:sz="6" w:space="0" w:color="auto"/>
              <w:right w:val="single" w:sz="6" w:space="0" w:color="auto"/>
            </w:tcBorders>
            <w:vAlign w:val="center"/>
          </w:tcPr>
          <w:p w14:paraId="1CCB87EC" w14:textId="67C91406" w:rsidR="00DE6601" w:rsidRPr="00A93F79" w:rsidRDefault="007541FE"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single" w:sz="6" w:space="0" w:color="auto"/>
              <w:right w:val="single" w:sz="6" w:space="0" w:color="auto"/>
            </w:tcBorders>
            <w:vAlign w:val="center"/>
          </w:tcPr>
          <w:p w14:paraId="472A3995" w14:textId="2F682A6B" w:rsidR="00DE6601" w:rsidRPr="00A93F79" w:rsidRDefault="007541FE"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39EFE298" w14:textId="7BBB9B71" w:rsidR="00DE6601" w:rsidRPr="00A93F79" w:rsidRDefault="00DE6601" w:rsidP="00DE6601">
            <w:pPr>
              <w:jc w:val="center"/>
              <w:rPr>
                <w:rFonts w:ascii="Calibri" w:hAnsi="Calibri" w:cs="Arial"/>
                <w:sz w:val="18"/>
                <w:szCs w:val="18"/>
              </w:rPr>
            </w:pPr>
          </w:p>
        </w:tc>
        <w:tc>
          <w:tcPr>
            <w:tcW w:w="284" w:type="dxa"/>
            <w:tcBorders>
              <w:top w:val="single" w:sz="6" w:space="0" w:color="auto"/>
              <w:left w:val="single" w:sz="6" w:space="0" w:color="auto"/>
              <w:bottom w:val="single" w:sz="6" w:space="0" w:color="auto"/>
              <w:right w:val="single" w:sz="6" w:space="0" w:color="auto"/>
            </w:tcBorders>
            <w:vAlign w:val="center"/>
          </w:tcPr>
          <w:p w14:paraId="42D4B66A" w14:textId="77777777" w:rsidR="00DE6601" w:rsidRPr="00A93F79" w:rsidRDefault="00DE6601" w:rsidP="00DE6601">
            <w:pPr>
              <w:jc w:val="center"/>
              <w:rPr>
                <w:rFonts w:ascii="Calibri" w:hAnsi="Calibri" w:cs="Arial"/>
                <w:sz w:val="18"/>
                <w:szCs w:val="18"/>
              </w:rPr>
            </w:pPr>
          </w:p>
        </w:tc>
        <w:tc>
          <w:tcPr>
            <w:tcW w:w="284" w:type="dxa"/>
            <w:tcBorders>
              <w:top w:val="single" w:sz="6" w:space="0" w:color="auto"/>
              <w:left w:val="single" w:sz="6" w:space="0" w:color="auto"/>
              <w:bottom w:val="single" w:sz="6" w:space="0" w:color="auto"/>
              <w:right w:val="single" w:sz="6" w:space="0" w:color="auto"/>
            </w:tcBorders>
            <w:vAlign w:val="center"/>
          </w:tcPr>
          <w:p w14:paraId="7566C823" w14:textId="77777777" w:rsidR="00DE6601" w:rsidRPr="00A93F79" w:rsidRDefault="00DE6601" w:rsidP="00DE6601">
            <w:pPr>
              <w:jc w:val="center"/>
              <w:rPr>
                <w:rFonts w:ascii="Calibri" w:hAnsi="Calibri" w:cs="Arial"/>
                <w:sz w:val="18"/>
                <w:szCs w:val="18"/>
              </w:rPr>
            </w:pPr>
          </w:p>
        </w:tc>
        <w:tc>
          <w:tcPr>
            <w:tcW w:w="283" w:type="dxa"/>
            <w:tcBorders>
              <w:top w:val="single" w:sz="6" w:space="0" w:color="auto"/>
              <w:left w:val="single" w:sz="6" w:space="0" w:color="auto"/>
              <w:bottom w:val="single" w:sz="6" w:space="0" w:color="auto"/>
              <w:right w:val="single" w:sz="6" w:space="0" w:color="auto"/>
            </w:tcBorders>
            <w:vAlign w:val="center"/>
          </w:tcPr>
          <w:p w14:paraId="0318D96F" w14:textId="77777777" w:rsidR="00DE6601" w:rsidRPr="00A93F79" w:rsidRDefault="00DE6601" w:rsidP="00DE6601">
            <w:pPr>
              <w:jc w:val="center"/>
              <w:rPr>
                <w:rFonts w:ascii="Calibri" w:hAnsi="Calibri" w:cs="Arial"/>
                <w:sz w:val="18"/>
                <w:szCs w:val="18"/>
              </w:rPr>
            </w:pPr>
          </w:p>
        </w:tc>
        <w:tc>
          <w:tcPr>
            <w:tcW w:w="994" w:type="dxa"/>
            <w:tcBorders>
              <w:top w:val="single" w:sz="6" w:space="0" w:color="auto"/>
              <w:left w:val="single" w:sz="6" w:space="0" w:color="auto"/>
              <w:bottom w:val="single" w:sz="6" w:space="0" w:color="auto"/>
              <w:right w:val="single" w:sz="6" w:space="0" w:color="auto"/>
            </w:tcBorders>
            <w:shd w:val="clear" w:color="auto" w:fill="00CC00"/>
            <w:vAlign w:val="center"/>
          </w:tcPr>
          <w:p w14:paraId="6B5A2E65" w14:textId="16E0261C" w:rsidR="00DE6601" w:rsidRPr="00A93F79" w:rsidRDefault="00DE6601" w:rsidP="00DE6601">
            <w:pPr>
              <w:ind w:left="85"/>
              <w:rPr>
                <w:rFonts w:ascii="Calibri" w:hAnsi="Calibri" w:cs="Arial"/>
                <w:sz w:val="18"/>
                <w:szCs w:val="18"/>
                <w:lang w:eastAsia="ja-JP"/>
              </w:rPr>
            </w:pPr>
            <w:r>
              <w:rPr>
                <w:rFonts w:ascii="Calibri" w:hAnsi="Calibri" w:cs="Arial"/>
                <w:sz w:val="18"/>
                <w:szCs w:val="18"/>
                <w:lang w:eastAsia="ja-JP"/>
              </w:rPr>
              <w:t>Stefan G</w:t>
            </w:r>
          </w:p>
        </w:tc>
      </w:tr>
      <w:tr w:rsidR="00DE6601" w:rsidRPr="00A93F79" w14:paraId="5831E205" w14:textId="77777777" w:rsidTr="00620FBB">
        <w:trPr>
          <w:gridAfter w:val="2"/>
          <w:wAfter w:w="10100" w:type="dxa"/>
        </w:trPr>
        <w:tc>
          <w:tcPr>
            <w:tcW w:w="2894" w:type="dxa"/>
            <w:vMerge/>
            <w:tcBorders>
              <w:top w:val="single" w:sz="6" w:space="0" w:color="auto"/>
              <w:left w:val="single" w:sz="6" w:space="0" w:color="auto"/>
              <w:bottom w:val="single" w:sz="6" w:space="0" w:color="auto"/>
              <w:right w:val="single" w:sz="6" w:space="0" w:color="auto"/>
            </w:tcBorders>
            <w:vAlign w:val="center"/>
          </w:tcPr>
          <w:p w14:paraId="4E6072A9" w14:textId="77777777" w:rsidR="00DE6601" w:rsidRPr="00A93F79" w:rsidRDefault="00DE6601" w:rsidP="00DE6601">
            <w:pPr>
              <w:pStyle w:val="Agenda2"/>
              <w:tabs>
                <w:tab w:val="clear" w:pos="1418"/>
                <w:tab w:val="num" w:pos="459"/>
              </w:tabs>
              <w:ind w:left="459" w:hanging="459"/>
              <w:rPr>
                <w:rFonts w:ascii="Calibri" w:hAnsi="Calibri"/>
                <w:sz w:val="18"/>
                <w:szCs w:val="18"/>
              </w:rPr>
            </w:pP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651B9B94" w14:textId="379F58AE" w:rsidR="00DE6601" w:rsidRPr="0092702F" w:rsidRDefault="00DE6601" w:rsidP="00DE6601">
            <w:pPr>
              <w:pStyle w:val="Agenda2"/>
              <w:numPr>
                <w:ilvl w:val="2"/>
                <w:numId w:val="1"/>
              </w:numPr>
              <w:ind w:left="606"/>
              <w:rPr>
                <w:rFonts w:ascii="Calibri" w:hAnsi="Calibri" w:cs="Arial"/>
                <w:sz w:val="18"/>
                <w:szCs w:val="18"/>
                <w:lang w:val="fr-FR"/>
              </w:rPr>
            </w:pPr>
            <w:r>
              <w:rPr>
                <w:rFonts w:ascii="Calibri" w:hAnsi="Calibri" w:cs="Arial"/>
                <w:sz w:val="18"/>
                <w:szCs w:val="18"/>
                <w:lang w:val="fr-FR"/>
              </w:rPr>
              <w:t xml:space="preserve">R-Mode </w:t>
            </w:r>
            <w:proofErr w:type="spellStart"/>
            <w:r>
              <w:rPr>
                <w:rFonts w:ascii="Calibri" w:hAnsi="Calibri" w:cs="Arial"/>
                <w:sz w:val="18"/>
                <w:szCs w:val="18"/>
                <w:lang w:val="fr-FR"/>
              </w:rPr>
              <w:t>testbed</w:t>
            </w:r>
            <w:proofErr w:type="spellEnd"/>
            <w:r>
              <w:rPr>
                <w:rFonts w:ascii="Calibri" w:hAnsi="Calibri" w:cs="Arial"/>
                <w:sz w:val="18"/>
                <w:szCs w:val="18"/>
                <w:lang w:val="fr-FR"/>
              </w:rPr>
              <w:t xml:space="preserve"> </w:t>
            </w:r>
            <w:proofErr w:type="spellStart"/>
            <w:r>
              <w:rPr>
                <w:rFonts w:ascii="Calibri" w:hAnsi="Calibri" w:cs="Arial"/>
                <w:sz w:val="18"/>
                <w:szCs w:val="18"/>
                <w:lang w:val="fr-FR"/>
              </w:rPr>
              <w:t>progress</w:t>
            </w:r>
            <w:proofErr w:type="spellEnd"/>
            <w:r>
              <w:rPr>
                <w:rFonts w:ascii="Calibri" w:hAnsi="Calibri" w:cs="Arial"/>
                <w:sz w:val="18"/>
                <w:szCs w:val="18"/>
                <w:lang w:val="fr-FR"/>
              </w:rPr>
              <w:t xml:space="preserve"> </w:t>
            </w:r>
            <w:r w:rsidRPr="003C6A37">
              <w:rPr>
                <w:rFonts w:ascii="Calibri" w:hAnsi="Calibri" w:cs="Arial"/>
                <w:noProof/>
                <w:sz w:val="18"/>
                <w:szCs w:val="18"/>
                <w:lang w:val="fr-FR"/>
              </w:rPr>
              <w:t>coordination</w:t>
            </w:r>
          </w:p>
        </w:tc>
        <w:tc>
          <w:tcPr>
            <w:tcW w:w="3804" w:type="dxa"/>
            <w:tcBorders>
              <w:top w:val="single" w:sz="6" w:space="0" w:color="auto"/>
              <w:left w:val="single" w:sz="6" w:space="0" w:color="auto"/>
              <w:bottom w:val="single" w:sz="6" w:space="0" w:color="auto"/>
              <w:right w:val="single" w:sz="6" w:space="0" w:color="auto"/>
            </w:tcBorders>
            <w:shd w:val="clear" w:color="auto" w:fill="auto"/>
            <w:vAlign w:val="center"/>
          </w:tcPr>
          <w:p w14:paraId="6F2C62F7" w14:textId="3760ED4E" w:rsidR="00DE6601" w:rsidRPr="00F07C6B" w:rsidRDefault="00DE6601" w:rsidP="00DE6601">
            <w:pPr>
              <w:pStyle w:val="Agenda2"/>
              <w:numPr>
                <w:ilvl w:val="0"/>
                <w:numId w:val="0"/>
              </w:numPr>
              <w:ind w:left="567" w:hanging="386"/>
              <w:rPr>
                <w:rFonts w:ascii="Calibri" w:hAnsi="Calibri" w:cs="Arial"/>
                <w:sz w:val="18"/>
                <w:szCs w:val="18"/>
              </w:rPr>
            </w:pPr>
            <w:r>
              <w:rPr>
                <w:rFonts w:ascii="Calibri" w:hAnsi="Calibri" w:cs="Arial"/>
                <w:sz w:val="18"/>
                <w:szCs w:val="18"/>
              </w:rPr>
              <w:t>Information sharing on test bed results</w:t>
            </w:r>
          </w:p>
        </w:tc>
        <w:tc>
          <w:tcPr>
            <w:tcW w:w="416" w:type="dxa"/>
            <w:tcBorders>
              <w:top w:val="single" w:sz="6" w:space="0" w:color="auto"/>
              <w:left w:val="single" w:sz="6" w:space="0" w:color="auto"/>
              <w:bottom w:val="single" w:sz="6" w:space="0" w:color="auto"/>
              <w:right w:val="single" w:sz="6" w:space="0" w:color="auto"/>
            </w:tcBorders>
            <w:shd w:val="clear" w:color="auto" w:fill="auto"/>
            <w:vAlign w:val="center"/>
          </w:tcPr>
          <w:p w14:paraId="14DD94A5" w14:textId="71B8679B"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3</w:t>
            </w:r>
          </w:p>
        </w:tc>
        <w:tc>
          <w:tcPr>
            <w:tcW w:w="244" w:type="dxa"/>
            <w:tcBorders>
              <w:top w:val="single" w:sz="6" w:space="0" w:color="auto"/>
              <w:left w:val="single" w:sz="6" w:space="0" w:color="auto"/>
              <w:bottom w:val="single" w:sz="6" w:space="0" w:color="auto"/>
              <w:right w:val="single" w:sz="6" w:space="0" w:color="auto"/>
            </w:tcBorders>
            <w:vAlign w:val="center"/>
          </w:tcPr>
          <w:p w14:paraId="139C3B9C" w14:textId="77777777" w:rsidR="00DE6601" w:rsidRPr="00A93F79" w:rsidRDefault="00DE6601" w:rsidP="00DE6601">
            <w:pPr>
              <w:jc w:val="center"/>
              <w:rPr>
                <w:rFonts w:ascii="Calibri" w:hAnsi="Calibri" w:cs="Arial"/>
                <w:sz w:val="18"/>
                <w:szCs w:val="18"/>
              </w:rPr>
            </w:pPr>
          </w:p>
        </w:tc>
        <w:tc>
          <w:tcPr>
            <w:tcW w:w="284" w:type="dxa"/>
            <w:tcBorders>
              <w:top w:val="single" w:sz="6" w:space="0" w:color="auto"/>
              <w:left w:val="single" w:sz="6" w:space="0" w:color="auto"/>
              <w:bottom w:val="single" w:sz="6" w:space="0" w:color="auto"/>
              <w:right w:val="single" w:sz="6" w:space="0" w:color="auto"/>
            </w:tcBorders>
            <w:vAlign w:val="center"/>
          </w:tcPr>
          <w:p w14:paraId="6BA795F4" w14:textId="15831359" w:rsidR="00DE6601" w:rsidRPr="00A93F79" w:rsidRDefault="00475B20" w:rsidP="00DE6601">
            <w:pPr>
              <w:jc w:val="center"/>
              <w:rPr>
                <w:rFonts w:ascii="Calibri" w:hAnsi="Calibri" w:cs="Arial"/>
                <w:sz w:val="18"/>
                <w:szCs w:val="18"/>
              </w:rPr>
            </w:pPr>
            <w:del w:id="62" w:author="M. Hoppe" w:date="2019-03-21T09:20:00Z">
              <w:r w:rsidDel="00EF4312">
                <w:rPr>
                  <w:rFonts w:ascii="Calibri" w:hAnsi="Calibri" w:cs="Arial"/>
                  <w:sz w:val="18"/>
                  <w:szCs w:val="18"/>
                </w:rPr>
                <w:delText>+</w:delText>
              </w:r>
            </w:del>
          </w:p>
        </w:tc>
        <w:tc>
          <w:tcPr>
            <w:tcW w:w="283" w:type="dxa"/>
            <w:tcBorders>
              <w:top w:val="single" w:sz="6" w:space="0" w:color="auto"/>
              <w:left w:val="single" w:sz="6" w:space="0" w:color="auto"/>
              <w:bottom w:val="single" w:sz="6" w:space="0" w:color="auto"/>
              <w:right w:val="single" w:sz="6" w:space="0" w:color="auto"/>
            </w:tcBorders>
            <w:vAlign w:val="center"/>
          </w:tcPr>
          <w:p w14:paraId="17309A05" w14:textId="3BE3C015" w:rsidR="00DE6601" w:rsidRPr="00A93F79" w:rsidRDefault="00475B20"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3E916657" w14:textId="2B4CBD39" w:rsidR="00DE6601" w:rsidRPr="00A93F79" w:rsidRDefault="00475B20"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6B0FFE1B" w14:textId="3A03F425" w:rsidR="00DE6601" w:rsidRPr="00A93F79" w:rsidRDefault="00475B20"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5F943E3A" w14:textId="44BA115F" w:rsidR="00DE6601" w:rsidRPr="00A93F79" w:rsidRDefault="00475B20"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single" w:sz="6" w:space="0" w:color="auto"/>
              <w:right w:val="single" w:sz="6" w:space="0" w:color="auto"/>
            </w:tcBorders>
            <w:vAlign w:val="center"/>
          </w:tcPr>
          <w:p w14:paraId="552430FA" w14:textId="313952DD" w:rsidR="00DE6601" w:rsidRPr="00A93F79" w:rsidRDefault="00475B20" w:rsidP="00DE6601">
            <w:pPr>
              <w:jc w:val="center"/>
              <w:rPr>
                <w:rFonts w:ascii="Calibri" w:hAnsi="Calibri" w:cs="Arial"/>
                <w:sz w:val="18"/>
                <w:szCs w:val="18"/>
              </w:rPr>
            </w:pPr>
            <w:r>
              <w:rPr>
                <w:rFonts w:ascii="Calibri" w:hAnsi="Calibri" w:cs="Arial"/>
                <w:sz w:val="18"/>
                <w:szCs w:val="18"/>
              </w:rPr>
              <w:t>+</w:t>
            </w:r>
          </w:p>
        </w:tc>
        <w:tc>
          <w:tcPr>
            <w:tcW w:w="994" w:type="dxa"/>
            <w:tcBorders>
              <w:top w:val="single" w:sz="6" w:space="0" w:color="auto"/>
              <w:left w:val="single" w:sz="6" w:space="0" w:color="auto"/>
              <w:bottom w:val="single" w:sz="6" w:space="0" w:color="auto"/>
              <w:right w:val="single" w:sz="6" w:space="0" w:color="auto"/>
            </w:tcBorders>
            <w:shd w:val="clear" w:color="auto" w:fill="00CC00"/>
            <w:vAlign w:val="center"/>
          </w:tcPr>
          <w:p w14:paraId="6877D4F6" w14:textId="77777777" w:rsidR="00DE6601" w:rsidRPr="00A93F79" w:rsidRDefault="00DE6601" w:rsidP="00DE6601">
            <w:pPr>
              <w:ind w:left="85"/>
              <w:rPr>
                <w:rFonts w:ascii="Calibri" w:hAnsi="Calibri" w:cs="Arial"/>
                <w:sz w:val="18"/>
                <w:szCs w:val="18"/>
                <w:lang w:eastAsia="ja-JP"/>
              </w:rPr>
            </w:pPr>
          </w:p>
        </w:tc>
      </w:tr>
      <w:tr w:rsidR="00DE6601" w:rsidRPr="00A93F79" w14:paraId="55AC31C2" w14:textId="77777777" w:rsidTr="006D601B">
        <w:trPr>
          <w:gridAfter w:val="2"/>
          <w:wAfter w:w="10100" w:type="dxa"/>
        </w:trPr>
        <w:tc>
          <w:tcPr>
            <w:tcW w:w="2894" w:type="dxa"/>
            <w:vMerge/>
            <w:tcBorders>
              <w:top w:val="single" w:sz="6" w:space="0" w:color="auto"/>
              <w:left w:val="single" w:sz="6" w:space="0" w:color="auto"/>
              <w:bottom w:val="single" w:sz="6" w:space="0" w:color="auto"/>
              <w:right w:val="single" w:sz="6" w:space="0" w:color="auto"/>
            </w:tcBorders>
            <w:vAlign w:val="center"/>
          </w:tcPr>
          <w:p w14:paraId="0CB8AEF0" w14:textId="77777777" w:rsidR="00DE6601" w:rsidRPr="00A93F79" w:rsidRDefault="00DE6601" w:rsidP="00DE6601">
            <w:pPr>
              <w:pStyle w:val="Agenda2"/>
              <w:tabs>
                <w:tab w:val="clear" w:pos="1418"/>
                <w:tab w:val="num" w:pos="459"/>
              </w:tabs>
              <w:ind w:left="459" w:hanging="459"/>
              <w:rPr>
                <w:rFonts w:ascii="Calibri" w:hAnsi="Calibri"/>
                <w:sz w:val="18"/>
                <w:szCs w:val="18"/>
              </w:rPr>
            </w:pP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241BEDDA" w14:textId="43E7914F" w:rsidR="00DE6601" w:rsidRDefault="00DE6601" w:rsidP="00DE6601">
            <w:pPr>
              <w:pStyle w:val="Agenda2"/>
              <w:numPr>
                <w:ilvl w:val="2"/>
                <w:numId w:val="1"/>
              </w:numPr>
              <w:ind w:left="606"/>
              <w:rPr>
                <w:rFonts w:ascii="Calibri" w:hAnsi="Calibri" w:cs="Arial"/>
                <w:sz w:val="18"/>
                <w:szCs w:val="18"/>
                <w:lang w:val="fr-FR"/>
              </w:rPr>
            </w:pPr>
            <w:proofErr w:type="spellStart"/>
            <w:r>
              <w:rPr>
                <w:rFonts w:ascii="Calibri" w:hAnsi="Calibri" w:cs="Arial"/>
                <w:sz w:val="18"/>
                <w:szCs w:val="18"/>
                <w:lang w:val="fr-FR"/>
              </w:rPr>
              <w:t>Develop</w:t>
            </w:r>
            <w:proofErr w:type="spellEnd"/>
            <w:r>
              <w:rPr>
                <w:rFonts w:ascii="Calibri" w:hAnsi="Calibri" w:cs="Arial"/>
                <w:sz w:val="18"/>
                <w:szCs w:val="18"/>
                <w:lang w:val="fr-FR"/>
              </w:rPr>
              <w:t xml:space="preserve"> and </w:t>
            </w:r>
            <w:proofErr w:type="spellStart"/>
            <w:r>
              <w:rPr>
                <w:rFonts w:ascii="Calibri" w:hAnsi="Calibri" w:cs="Arial"/>
                <w:sz w:val="18"/>
                <w:szCs w:val="18"/>
                <w:lang w:val="fr-FR"/>
              </w:rPr>
              <w:t>maintain</w:t>
            </w:r>
            <w:proofErr w:type="spellEnd"/>
            <w:r>
              <w:rPr>
                <w:rFonts w:ascii="Calibri" w:hAnsi="Calibri" w:cs="Arial"/>
                <w:sz w:val="18"/>
                <w:szCs w:val="18"/>
                <w:lang w:val="fr-FR"/>
              </w:rPr>
              <w:t xml:space="preserve"> relevant </w:t>
            </w:r>
            <w:r w:rsidRPr="0092702F">
              <w:rPr>
                <w:rFonts w:ascii="Calibri" w:hAnsi="Calibri" w:cs="Arial"/>
                <w:sz w:val="18"/>
                <w:szCs w:val="18"/>
                <w:lang w:val="fr-FR"/>
              </w:rPr>
              <w:t xml:space="preserve">Product </w:t>
            </w:r>
            <w:proofErr w:type="spellStart"/>
            <w:r w:rsidRPr="0092702F">
              <w:rPr>
                <w:rFonts w:ascii="Calibri" w:hAnsi="Calibri" w:cs="Arial"/>
                <w:sz w:val="18"/>
                <w:szCs w:val="18"/>
                <w:lang w:val="fr-FR"/>
              </w:rPr>
              <w:t>Specification</w:t>
            </w:r>
            <w:r>
              <w:rPr>
                <w:rFonts w:ascii="Calibri" w:hAnsi="Calibri" w:cs="Arial"/>
                <w:sz w:val="18"/>
                <w:szCs w:val="18"/>
                <w:lang w:val="fr-FR"/>
              </w:rPr>
              <w:t>s</w:t>
            </w:r>
            <w:proofErr w:type="spellEnd"/>
            <w:r w:rsidRPr="0092702F">
              <w:rPr>
                <w:rFonts w:ascii="Calibri" w:hAnsi="Calibri" w:cs="Arial"/>
                <w:sz w:val="18"/>
                <w:szCs w:val="18"/>
                <w:lang w:val="fr-FR"/>
              </w:rPr>
              <w:t xml:space="preserve"> </w:t>
            </w:r>
            <w:proofErr w:type="spellStart"/>
            <w:r>
              <w:rPr>
                <w:rFonts w:ascii="Calibri" w:hAnsi="Calibri" w:cs="Arial"/>
                <w:sz w:val="18"/>
                <w:szCs w:val="18"/>
                <w:lang w:val="fr-FR"/>
              </w:rPr>
              <w:t>eg</w:t>
            </w:r>
            <w:proofErr w:type="spellEnd"/>
            <w:r>
              <w:rPr>
                <w:rFonts w:ascii="Calibri" w:hAnsi="Calibri" w:cs="Arial"/>
                <w:sz w:val="18"/>
                <w:szCs w:val="18"/>
                <w:lang w:val="fr-FR"/>
              </w:rPr>
              <w:t xml:space="preserve">. S-245 </w:t>
            </w:r>
            <w:r w:rsidRPr="0092702F">
              <w:rPr>
                <w:rFonts w:ascii="Calibri" w:hAnsi="Calibri" w:cs="Arial"/>
                <w:sz w:val="18"/>
                <w:szCs w:val="18"/>
                <w:lang w:val="fr-FR"/>
              </w:rPr>
              <w:t>eLoran</w:t>
            </w:r>
            <w:r>
              <w:rPr>
                <w:rFonts w:ascii="Calibri" w:hAnsi="Calibri" w:cs="Arial"/>
                <w:sz w:val="18"/>
                <w:szCs w:val="18"/>
                <w:lang w:val="fr-FR"/>
              </w:rPr>
              <w:t xml:space="preserve"> ASF data, S-246 </w:t>
            </w:r>
            <w:proofErr w:type="spellStart"/>
            <w:r>
              <w:rPr>
                <w:rFonts w:ascii="Calibri" w:hAnsi="Calibri" w:cs="Arial"/>
                <w:sz w:val="18"/>
                <w:szCs w:val="18"/>
                <w:lang w:val="fr-FR"/>
              </w:rPr>
              <w:t>eLoran</w:t>
            </w:r>
            <w:proofErr w:type="spellEnd"/>
            <w:r>
              <w:rPr>
                <w:rFonts w:ascii="Calibri" w:hAnsi="Calibri" w:cs="Arial"/>
                <w:sz w:val="18"/>
                <w:szCs w:val="18"/>
                <w:lang w:val="fr-FR"/>
              </w:rPr>
              <w:t xml:space="preserve"> </w:t>
            </w:r>
            <w:proofErr w:type="spellStart"/>
            <w:r>
              <w:rPr>
                <w:rFonts w:ascii="Calibri" w:hAnsi="Calibri" w:cs="Arial"/>
                <w:sz w:val="18"/>
                <w:szCs w:val="18"/>
                <w:lang w:val="fr-FR"/>
              </w:rPr>
              <w:t>transmitting</w:t>
            </w:r>
            <w:proofErr w:type="spellEnd"/>
            <w:r>
              <w:rPr>
                <w:rFonts w:ascii="Calibri" w:hAnsi="Calibri" w:cs="Arial"/>
                <w:sz w:val="18"/>
                <w:szCs w:val="18"/>
                <w:lang w:val="fr-FR"/>
              </w:rPr>
              <w:t xml:space="preserve"> station </w:t>
            </w:r>
            <w:proofErr w:type="spellStart"/>
            <w:r>
              <w:rPr>
                <w:rFonts w:ascii="Calibri" w:hAnsi="Calibri" w:cs="Arial"/>
                <w:sz w:val="18"/>
                <w:szCs w:val="18"/>
                <w:lang w:val="fr-FR"/>
              </w:rPr>
              <w:t>alamanc</w:t>
            </w:r>
            <w:proofErr w:type="spellEnd"/>
            <w:r>
              <w:rPr>
                <w:rFonts w:ascii="Calibri" w:hAnsi="Calibri" w:cs="Arial"/>
                <w:sz w:val="18"/>
                <w:szCs w:val="18"/>
                <w:lang w:val="fr-FR"/>
              </w:rPr>
              <w:t xml:space="preserve">, S-247 </w:t>
            </w:r>
            <w:proofErr w:type="spellStart"/>
            <w:r>
              <w:rPr>
                <w:rFonts w:ascii="Calibri" w:hAnsi="Calibri" w:cs="Arial"/>
                <w:sz w:val="18"/>
                <w:szCs w:val="18"/>
                <w:lang w:val="fr-FR"/>
              </w:rPr>
              <w:t>Differential</w:t>
            </w:r>
            <w:proofErr w:type="spellEnd"/>
            <w:r>
              <w:rPr>
                <w:rFonts w:ascii="Calibri" w:hAnsi="Calibri" w:cs="Arial"/>
                <w:sz w:val="18"/>
                <w:szCs w:val="18"/>
                <w:lang w:val="fr-FR"/>
              </w:rPr>
              <w:t xml:space="preserve"> Loran </w:t>
            </w:r>
            <w:proofErr w:type="spellStart"/>
            <w:r>
              <w:rPr>
                <w:rFonts w:ascii="Calibri" w:hAnsi="Calibri" w:cs="Arial"/>
                <w:sz w:val="18"/>
                <w:szCs w:val="18"/>
                <w:lang w:val="fr-FR"/>
              </w:rPr>
              <w:t>reference</w:t>
            </w:r>
            <w:proofErr w:type="spellEnd"/>
            <w:r>
              <w:rPr>
                <w:rFonts w:ascii="Calibri" w:hAnsi="Calibri" w:cs="Arial"/>
                <w:sz w:val="18"/>
                <w:szCs w:val="18"/>
                <w:lang w:val="fr-FR"/>
              </w:rPr>
              <w:t xml:space="preserve"> station</w:t>
            </w:r>
            <w:r w:rsidRPr="0092702F">
              <w:rPr>
                <w:rFonts w:ascii="Calibri" w:hAnsi="Calibri" w:cs="Arial"/>
                <w:sz w:val="18"/>
                <w:szCs w:val="18"/>
                <w:lang w:val="fr-FR"/>
              </w:rPr>
              <w:t xml:space="preserve"> </w:t>
            </w:r>
            <w:r w:rsidRPr="003C6A37">
              <w:rPr>
                <w:rFonts w:ascii="Calibri" w:hAnsi="Calibri" w:cs="Arial"/>
                <w:noProof/>
                <w:sz w:val="18"/>
                <w:szCs w:val="18"/>
                <w:lang w:val="fr-FR"/>
              </w:rPr>
              <w:t>etc</w:t>
            </w:r>
            <w:r>
              <w:rPr>
                <w:rFonts w:ascii="Calibri" w:hAnsi="Calibri" w:cs="Arial"/>
                <w:sz w:val="18"/>
                <w:szCs w:val="18"/>
                <w:lang w:val="fr-FR"/>
              </w:rPr>
              <w:t>.</w:t>
            </w:r>
          </w:p>
        </w:tc>
        <w:tc>
          <w:tcPr>
            <w:tcW w:w="3804" w:type="dxa"/>
            <w:tcBorders>
              <w:top w:val="single" w:sz="6" w:space="0" w:color="auto"/>
              <w:left w:val="single" w:sz="6" w:space="0" w:color="auto"/>
              <w:bottom w:val="single" w:sz="6" w:space="0" w:color="auto"/>
              <w:right w:val="single" w:sz="6" w:space="0" w:color="auto"/>
            </w:tcBorders>
            <w:shd w:val="clear" w:color="auto" w:fill="auto"/>
            <w:vAlign w:val="center"/>
          </w:tcPr>
          <w:p w14:paraId="5E8094AB" w14:textId="1042E966" w:rsidR="00DE6601" w:rsidRDefault="00DE6601" w:rsidP="00DE6601">
            <w:pPr>
              <w:pStyle w:val="Agenda2"/>
              <w:numPr>
                <w:ilvl w:val="0"/>
                <w:numId w:val="0"/>
              </w:numPr>
              <w:ind w:left="567" w:hanging="386"/>
              <w:rPr>
                <w:rFonts w:ascii="Calibri" w:hAnsi="Calibri" w:cs="Arial"/>
                <w:sz w:val="18"/>
                <w:szCs w:val="18"/>
              </w:rPr>
            </w:pPr>
            <w:r w:rsidRPr="00F07C6B">
              <w:rPr>
                <w:rFonts w:ascii="Calibri" w:hAnsi="Calibri" w:cs="Arial"/>
                <w:sz w:val="18"/>
                <w:szCs w:val="18"/>
              </w:rPr>
              <w:t>Product Specification</w:t>
            </w:r>
          </w:p>
        </w:tc>
        <w:tc>
          <w:tcPr>
            <w:tcW w:w="416" w:type="dxa"/>
            <w:tcBorders>
              <w:top w:val="single" w:sz="6" w:space="0" w:color="auto"/>
              <w:left w:val="single" w:sz="6" w:space="0" w:color="auto"/>
              <w:bottom w:val="single" w:sz="6" w:space="0" w:color="auto"/>
              <w:right w:val="single" w:sz="6" w:space="0" w:color="auto"/>
            </w:tcBorders>
            <w:shd w:val="clear" w:color="auto" w:fill="auto"/>
            <w:vAlign w:val="center"/>
          </w:tcPr>
          <w:p w14:paraId="05D4411C" w14:textId="1D97EC33"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3</w:t>
            </w:r>
          </w:p>
        </w:tc>
        <w:tc>
          <w:tcPr>
            <w:tcW w:w="244" w:type="dxa"/>
            <w:tcBorders>
              <w:top w:val="single" w:sz="6" w:space="0" w:color="auto"/>
              <w:left w:val="single" w:sz="6" w:space="0" w:color="auto"/>
              <w:bottom w:val="single" w:sz="6" w:space="0" w:color="auto"/>
              <w:right w:val="single" w:sz="6" w:space="0" w:color="auto"/>
            </w:tcBorders>
            <w:vAlign w:val="center"/>
          </w:tcPr>
          <w:p w14:paraId="3AD2929C" w14:textId="7731184E" w:rsidR="00DE6601" w:rsidRPr="00A93F79" w:rsidRDefault="00475B20"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3B4F306E" w14:textId="317E5416" w:rsidR="00DE6601" w:rsidRPr="00A93F79" w:rsidRDefault="00475B20"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single" w:sz="6" w:space="0" w:color="auto"/>
              <w:right w:val="single" w:sz="6" w:space="0" w:color="auto"/>
            </w:tcBorders>
            <w:vAlign w:val="center"/>
          </w:tcPr>
          <w:p w14:paraId="6801C9EB" w14:textId="566C8B42" w:rsidR="00DE6601" w:rsidRPr="00A93F79" w:rsidRDefault="00475B20"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27AC3409" w14:textId="1D2756D1" w:rsidR="00DE6601" w:rsidRPr="00A93F79" w:rsidRDefault="00475B20"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1454F3D2" w14:textId="093A62BA" w:rsidR="00DE6601" w:rsidRPr="00A93F79" w:rsidRDefault="00475B20"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1A1A7BC2" w14:textId="77777777" w:rsidR="00DE6601" w:rsidRPr="00A93F79" w:rsidRDefault="00DE6601" w:rsidP="00DE6601">
            <w:pPr>
              <w:jc w:val="center"/>
              <w:rPr>
                <w:rFonts w:ascii="Calibri" w:hAnsi="Calibri" w:cs="Arial"/>
                <w:sz w:val="18"/>
                <w:szCs w:val="18"/>
              </w:rPr>
            </w:pPr>
          </w:p>
        </w:tc>
        <w:tc>
          <w:tcPr>
            <w:tcW w:w="283" w:type="dxa"/>
            <w:tcBorders>
              <w:top w:val="single" w:sz="6" w:space="0" w:color="auto"/>
              <w:left w:val="single" w:sz="6" w:space="0" w:color="auto"/>
              <w:bottom w:val="single" w:sz="6" w:space="0" w:color="auto"/>
              <w:right w:val="single" w:sz="6" w:space="0" w:color="auto"/>
            </w:tcBorders>
            <w:vAlign w:val="center"/>
          </w:tcPr>
          <w:p w14:paraId="050A8B5C" w14:textId="77777777" w:rsidR="00DE6601" w:rsidRPr="00A93F79" w:rsidRDefault="00DE6601" w:rsidP="00DE6601">
            <w:pPr>
              <w:jc w:val="center"/>
              <w:rPr>
                <w:rFonts w:ascii="Calibri" w:hAnsi="Calibri" w:cs="Arial"/>
                <w:sz w:val="18"/>
                <w:szCs w:val="18"/>
              </w:rPr>
            </w:pPr>
          </w:p>
        </w:tc>
        <w:tc>
          <w:tcPr>
            <w:tcW w:w="994" w:type="dxa"/>
            <w:tcBorders>
              <w:top w:val="single" w:sz="6" w:space="0" w:color="auto"/>
              <w:left w:val="single" w:sz="6" w:space="0" w:color="auto"/>
              <w:bottom w:val="single" w:sz="6" w:space="0" w:color="auto"/>
              <w:right w:val="single" w:sz="6" w:space="0" w:color="auto"/>
            </w:tcBorders>
            <w:shd w:val="clear" w:color="auto" w:fill="00CC00"/>
            <w:vAlign w:val="center"/>
          </w:tcPr>
          <w:p w14:paraId="0090FFA6" w14:textId="46DACAE7" w:rsidR="00DE6601" w:rsidRPr="00A93F79" w:rsidRDefault="00DE6601" w:rsidP="00DE6601">
            <w:pPr>
              <w:ind w:left="85"/>
              <w:rPr>
                <w:rFonts w:ascii="Calibri" w:hAnsi="Calibri" w:cs="Arial"/>
                <w:sz w:val="18"/>
                <w:szCs w:val="18"/>
                <w:lang w:eastAsia="ja-JP"/>
              </w:rPr>
            </w:pPr>
            <w:proofErr w:type="spellStart"/>
            <w:r>
              <w:rPr>
                <w:rFonts w:ascii="Calibri" w:hAnsi="Calibri" w:cs="Arial"/>
                <w:sz w:val="18"/>
                <w:szCs w:val="18"/>
                <w:lang w:eastAsia="ja-JP"/>
              </w:rPr>
              <w:t>Younghoon</w:t>
            </w:r>
            <w:proofErr w:type="spellEnd"/>
            <w:r>
              <w:rPr>
                <w:rFonts w:ascii="Calibri" w:hAnsi="Calibri" w:cs="Arial"/>
                <w:sz w:val="18"/>
                <w:szCs w:val="18"/>
                <w:lang w:eastAsia="ja-JP"/>
              </w:rPr>
              <w:t xml:space="preserve"> H</w:t>
            </w:r>
          </w:p>
        </w:tc>
      </w:tr>
      <w:tr w:rsidR="00DE6601" w:rsidRPr="00A93F79" w14:paraId="3A0C973A" w14:textId="77777777" w:rsidTr="006D601B">
        <w:trPr>
          <w:gridAfter w:val="2"/>
          <w:wAfter w:w="10100" w:type="dxa"/>
        </w:trPr>
        <w:tc>
          <w:tcPr>
            <w:tcW w:w="2894" w:type="dxa"/>
            <w:vMerge/>
            <w:tcBorders>
              <w:top w:val="single" w:sz="6" w:space="0" w:color="auto"/>
              <w:left w:val="single" w:sz="6" w:space="0" w:color="auto"/>
              <w:bottom w:val="single" w:sz="6" w:space="0" w:color="auto"/>
              <w:right w:val="single" w:sz="6" w:space="0" w:color="auto"/>
            </w:tcBorders>
            <w:vAlign w:val="center"/>
          </w:tcPr>
          <w:p w14:paraId="49FDD0FE" w14:textId="77777777" w:rsidR="00DE6601" w:rsidRPr="00A93F79" w:rsidRDefault="00DE6601" w:rsidP="00DE6601">
            <w:pPr>
              <w:pStyle w:val="Agenda2"/>
              <w:tabs>
                <w:tab w:val="clear" w:pos="1418"/>
                <w:tab w:val="num" w:pos="459"/>
              </w:tabs>
              <w:ind w:left="459" w:hanging="459"/>
              <w:rPr>
                <w:rFonts w:ascii="Calibri" w:hAnsi="Calibri"/>
                <w:sz w:val="18"/>
                <w:szCs w:val="18"/>
              </w:rPr>
            </w:pP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29478CB2" w14:textId="2F525624" w:rsidR="00DE6601" w:rsidRPr="0092702F" w:rsidRDefault="00DE6601" w:rsidP="00DE6601">
            <w:pPr>
              <w:pStyle w:val="Agenda2"/>
              <w:numPr>
                <w:ilvl w:val="2"/>
                <w:numId w:val="1"/>
              </w:numPr>
              <w:ind w:left="606"/>
              <w:rPr>
                <w:rFonts w:ascii="Calibri" w:hAnsi="Calibri" w:cs="Arial"/>
                <w:sz w:val="18"/>
                <w:szCs w:val="18"/>
                <w:lang w:val="fr-FR"/>
              </w:rPr>
            </w:pPr>
            <w:r w:rsidRPr="00B93662">
              <w:rPr>
                <w:rFonts w:ascii="Calibri" w:hAnsi="Calibri" w:cs="Arial"/>
                <w:sz w:val="18"/>
                <w:szCs w:val="18"/>
                <w:lang w:val="fr-FR"/>
              </w:rPr>
              <w:t>Guidance</w:t>
            </w:r>
            <w:r>
              <w:rPr>
                <w:rFonts w:ascii="Calibri" w:hAnsi="Calibri" w:cs="Arial"/>
                <w:sz w:val="18"/>
                <w:szCs w:val="18"/>
                <w:lang w:val="fr-FR"/>
              </w:rPr>
              <w:t xml:space="preserve"> on timing and synchronisation</w:t>
            </w:r>
          </w:p>
        </w:tc>
        <w:tc>
          <w:tcPr>
            <w:tcW w:w="3804" w:type="dxa"/>
            <w:tcBorders>
              <w:top w:val="single" w:sz="6" w:space="0" w:color="auto"/>
              <w:left w:val="single" w:sz="6" w:space="0" w:color="auto"/>
              <w:bottom w:val="single" w:sz="6" w:space="0" w:color="auto"/>
              <w:right w:val="single" w:sz="6" w:space="0" w:color="auto"/>
            </w:tcBorders>
            <w:shd w:val="clear" w:color="auto" w:fill="auto"/>
            <w:vAlign w:val="center"/>
          </w:tcPr>
          <w:p w14:paraId="38ED5C23" w14:textId="40C93950" w:rsidR="00DE6601" w:rsidRPr="00F07C6B" w:rsidRDefault="00DE6601" w:rsidP="00DE6601">
            <w:pPr>
              <w:pStyle w:val="Agenda2"/>
              <w:numPr>
                <w:ilvl w:val="0"/>
                <w:numId w:val="0"/>
              </w:numPr>
              <w:ind w:left="567" w:hanging="386"/>
              <w:rPr>
                <w:rFonts w:ascii="Calibri" w:hAnsi="Calibri" w:cs="Arial"/>
                <w:sz w:val="18"/>
                <w:szCs w:val="18"/>
              </w:rPr>
            </w:pPr>
            <w:r>
              <w:rPr>
                <w:rFonts w:ascii="Calibri" w:hAnsi="Calibri" w:cs="Arial"/>
                <w:sz w:val="18"/>
                <w:szCs w:val="18"/>
              </w:rPr>
              <w:t>Guideline</w:t>
            </w:r>
          </w:p>
        </w:tc>
        <w:tc>
          <w:tcPr>
            <w:tcW w:w="416" w:type="dxa"/>
            <w:tcBorders>
              <w:top w:val="single" w:sz="6" w:space="0" w:color="auto"/>
              <w:left w:val="single" w:sz="6" w:space="0" w:color="auto"/>
              <w:bottom w:val="single" w:sz="6" w:space="0" w:color="auto"/>
              <w:right w:val="single" w:sz="6" w:space="0" w:color="auto"/>
            </w:tcBorders>
            <w:shd w:val="clear" w:color="auto" w:fill="auto"/>
            <w:vAlign w:val="center"/>
          </w:tcPr>
          <w:p w14:paraId="04F46B88" w14:textId="77777777"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3</w:t>
            </w:r>
          </w:p>
        </w:tc>
        <w:tc>
          <w:tcPr>
            <w:tcW w:w="244" w:type="dxa"/>
            <w:tcBorders>
              <w:top w:val="single" w:sz="6" w:space="0" w:color="auto"/>
              <w:left w:val="single" w:sz="6" w:space="0" w:color="auto"/>
              <w:bottom w:val="single" w:sz="6" w:space="0" w:color="auto"/>
              <w:right w:val="single" w:sz="6" w:space="0" w:color="auto"/>
            </w:tcBorders>
            <w:vAlign w:val="center"/>
          </w:tcPr>
          <w:p w14:paraId="2FCDF874" w14:textId="77777777" w:rsidR="00DE6601" w:rsidRPr="00A93F79" w:rsidRDefault="00DE6601" w:rsidP="00DE6601">
            <w:pPr>
              <w:jc w:val="center"/>
              <w:rPr>
                <w:rFonts w:ascii="Calibri" w:hAnsi="Calibri" w:cs="Arial"/>
                <w:sz w:val="18"/>
                <w:szCs w:val="18"/>
              </w:rPr>
            </w:pPr>
          </w:p>
        </w:tc>
        <w:tc>
          <w:tcPr>
            <w:tcW w:w="284" w:type="dxa"/>
            <w:tcBorders>
              <w:top w:val="single" w:sz="6" w:space="0" w:color="auto"/>
              <w:left w:val="single" w:sz="6" w:space="0" w:color="auto"/>
              <w:bottom w:val="single" w:sz="6" w:space="0" w:color="auto"/>
              <w:right w:val="single" w:sz="6" w:space="0" w:color="auto"/>
            </w:tcBorders>
            <w:vAlign w:val="center"/>
          </w:tcPr>
          <w:p w14:paraId="0BC14EE3" w14:textId="77777777" w:rsidR="00DE6601" w:rsidRPr="00A93F79" w:rsidRDefault="00DE6601" w:rsidP="00DE6601">
            <w:pPr>
              <w:jc w:val="center"/>
              <w:rPr>
                <w:rFonts w:ascii="Calibri" w:hAnsi="Calibri" w:cs="Arial"/>
                <w:sz w:val="18"/>
                <w:szCs w:val="18"/>
              </w:rPr>
            </w:pPr>
          </w:p>
        </w:tc>
        <w:tc>
          <w:tcPr>
            <w:tcW w:w="283" w:type="dxa"/>
            <w:tcBorders>
              <w:top w:val="single" w:sz="6" w:space="0" w:color="auto"/>
              <w:left w:val="single" w:sz="6" w:space="0" w:color="auto"/>
              <w:bottom w:val="single" w:sz="6" w:space="0" w:color="auto"/>
              <w:right w:val="single" w:sz="6" w:space="0" w:color="auto"/>
            </w:tcBorders>
            <w:vAlign w:val="center"/>
          </w:tcPr>
          <w:p w14:paraId="11FC1EA7" w14:textId="6B901336" w:rsidR="00DE6601" w:rsidRPr="00A93F79" w:rsidRDefault="00475B20" w:rsidP="00DE6601">
            <w:pPr>
              <w:jc w:val="center"/>
              <w:rPr>
                <w:rFonts w:ascii="Calibri" w:hAnsi="Calibri" w:cs="Arial"/>
                <w:sz w:val="18"/>
                <w:szCs w:val="18"/>
              </w:rPr>
            </w:pPr>
            <w:del w:id="63" w:author="M. Hoppe" w:date="2019-03-21T09:23:00Z">
              <w:r w:rsidDel="00357082">
                <w:rPr>
                  <w:rFonts w:ascii="Calibri" w:hAnsi="Calibri" w:cs="Arial"/>
                  <w:sz w:val="18"/>
                  <w:szCs w:val="18"/>
                </w:rPr>
                <w:delText>+</w:delText>
              </w:r>
            </w:del>
          </w:p>
        </w:tc>
        <w:tc>
          <w:tcPr>
            <w:tcW w:w="284" w:type="dxa"/>
            <w:tcBorders>
              <w:top w:val="single" w:sz="6" w:space="0" w:color="auto"/>
              <w:left w:val="single" w:sz="6" w:space="0" w:color="auto"/>
              <w:bottom w:val="single" w:sz="6" w:space="0" w:color="auto"/>
              <w:right w:val="single" w:sz="6" w:space="0" w:color="auto"/>
            </w:tcBorders>
            <w:vAlign w:val="center"/>
          </w:tcPr>
          <w:p w14:paraId="1030AB63" w14:textId="7377DBEB" w:rsidR="00DE6601" w:rsidRPr="00A93F79" w:rsidRDefault="00475B20"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362BA9B7" w14:textId="583CCD17" w:rsidR="00DE6601" w:rsidRPr="00A93F79" w:rsidRDefault="00475B20"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441AA686" w14:textId="2F94DBF9" w:rsidR="00DE6601" w:rsidRPr="00A93F79" w:rsidRDefault="00475B20"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single" w:sz="6" w:space="0" w:color="auto"/>
              <w:right w:val="single" w:sz="6" w:space="0" w:color="auto"/>
            </w:tcBorders>
            <w:vAlign w:val="center"/>
          </w:tcPr>
          <w:p w14:paraId="4D7342BD" w14:textId="77777777" w:rsidR="00DE6601" w:rsidRPr="00A93F79" w:rsidRDefault="00DE6601" w:rsidP="00DE6601">
            <w:pPr>
              <w:jc w:val="center"/>
              <w:rPr>
                <w:rFonts w:ascii="Calibri" w:hAnsi="Calibri" w:cs="Arial"/>
                <w:sz w:val="18"/>
                <w:szCs w:val="18"/>
              </w:rPr>
            </w:pPr>
          </w:p>
        </w:tc>
        <w:tc>
          <w:tcPr>
            <w:tcW w:w="994" w:type="dxa"/>
            <w:tcBorders>
              <w:top w:val="single" w:sz="6" w:space="0" w:color="auto"/>
              <w:left w:val="single" w:sz="6" w:space="0" w:color="auto"/>
              <w:bottom w:val="single" w:sz="6" w:space="0" w:color="auto"/>
              <w:right w:val="single" w:sz="6" w:space="0" w:color="auto"/>
            </w:tcBorders>
            <w:shd w:val="clear" w:color="auto" w:fill="00CC00"/>
            <w:vAlign w:val="center"/>
          </w:tcPr>
          <w:p w14:paraId="59D42141" w14:textId="52A6CB38" w:rsidR="00DE6601" w:rsidRPr="00A93F79" w:rsidRDefault="00DE6601" w:rsidP="00DE6601">
            <w:pPr>
              <w:ind w:left="85"/>
              <w:rPr>
                <w:rFonts w:ascii="Calibri" w:hAnsi="Calibri" w:cs="Arial"/>
                <w:sz w:val="18"/>
                <w:szCs w:val="18"/>
                <w:lang w:eastAsia="ja-JP"/>
              </w:rPr>
            </w:pPr>
            <w:r>
              <w:rPr>
                <w:rFonts w:ascii="Calibri" w:hAnsi="Calibri" w:cs="Arial"/>
                <w:sz w:val="18"/>
                <w:szCs w:val="18"/>
                <w:lang w:eastAsia="ja-JP"/>
              </w:rPr>
              <w:t>Paul M</w:t>
            </w:r>
          </w:p>
        </w:tc>
      </w:tr>
      <w:tr w:rsidR="00DE6601" w:rsidRPr="00A93F79" w14:paraId="0EFFE1BD" w14:textId="77777777" w:rsidTr="006D601B">
        <w:trPr>
          <w:gridAfter w:val="2"/>
          <w:wAfter w:w="10100" w:type="dxa"/>
        </w:trPr>
        <w:tc>
          <w:tcPr>
            <w:tcW w:w="2894" w:type="dxa"/>
            <w:tcBorders>
              <w:top w:val="single" w:sz="6" w:space="0" w:color="auto"/>
              <w:left w:val="single" w:sz="6" w:space="0" w:color="auto"/>
              <w:bottom w:val="single" w:sz="6" w:space="0" w:color="auto"/>
              <w:right w:val="single" w:sz="6" w:space="0" w:color="auto"/>
            </w:tcBorders>
            <w:vAlign w:val="center"/>
          </w:tcPr>
          <w:p w14:paraId="10125308" w14:textId="77777777" w:rsidR="00DE6601" w:rsidRPr="00A93F79" w:rsidRDefault="00DE6601" w:rsidP="00DE6601">
            <w:pPr>
              <w:pStyle w:val="Agenda2"/>
              <w:tabs>
                <w:tab w:val="clear" w:pos="1418"/>
                <w:tab w:val="num" w:pos="459"/>
              </w:tabs>
              <w:ind w:left="459" w:hanging="459"/>
              <w:rPr>
                <w:rFonts w:ascii="Calibri" w:hAnsi="Calibri"/>
                <w:sz w:val="18"/>
                <w:szCs w:val="18"/>
              </w:rPr>
            </w:pPr>
            <w:r w:rsidRPr="0092702F">
              <w:rPr>
                <w:rFonts w:ascii="Calibri" w:hAnsi="Calibri"/>
                <w:sz w:val="18"/>
                <w:szCs w:val="18"/>
              </w:rPr>
              <w:t>Racon &amp; radar positioning</w:t>
            </w: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2A080DE8" w14:textId="77777777" w:rsidR="00DE6601" w:rsidRPr="0092702F" w:rsidRDefault="00DE6601" w:rsidP="00DE6601">
            <w:pPr>
              <w:pStyle w:val="Agenda2"/>
              <w:numPr>
                <w:ilvl w:val="2"/>
                <w:numId w:val="1"/>
              </w:numPr>
              <w:ind w:left="606"/>
              <w:rPr>
                <w:rFonts w:ascii="Calibri" w:hAnsi="Calibri" w:cs="Arial"/>
                <w:sz w:val="18"/>
                <w:szCs w:val="18"/>
                <w:lang w:val="fr-FR"/>
              </w:rPr>
            </w:pPr>
            <w:proofErr w:type="spellStart"/>
            <w:r w:rsidRPr="0092702F">
              <w:rPr>
                <w:rFonts w:ascii="Calibri" w:hAnsi="Calibri" w:cs="Arial"/>
                <w:sz w:val="18"/>
                <w:szCs w:val="18"/>
                <w:lang w:val="fr-FR"/>
              </w:rPr>
              <w:t>eRacon</w:t>
            </w:r>
            <w:proofErr w:type="spellEnd"/>
            <w:r w:rsidRPr="0092702F">
              <w:rPr>
                <w:rFonts w:ascii="Calibri" w:hAnsi="Calibri" w:cs="Arial"/>
                <w:sz w:val="18"/>
                <w:szCs w:val="18"/>
                <w:lang w:val="fr-FR"/>
              </w:rPr>
              <w:t xml:space="preserve"> (standard </w:t>
            </w:r>
            <w:proofErr w:type="spellStart"/>
            <w:r w:rsidRPr="0092702F">
              <w:rPr>
                <w:rFonts w:ascii="Calibri" w:hAnsi="Calibri" w:cs="Arial"/>
                <w:sz w:val="18"/>
                <w:szCs w:val="18"/>
                <w:lang w:val="fr-FR"/>
              </w:rPr>
              <w:t>approach</w:t>
            </w:r>
            <w:proofErr w:type="spellEnd"/>
            <w:r w:rsidRPr="0092702F">
              <w:rPr>
                <w:rFonts w:ascii="Calibri" w:hAnsi="Calibri" w:cs="Arial"/>
                <w:sz w:val="18"/>
                <w:szCs w:val="18"/>
                <w:lang w:val="fr-FR"/>
              </w:rPr>
              <w:t>)</w:t>
            </w:r>
            <w:r>
              <w:rPr>
                <w:rFonts w:ascii="Calibri" w:hAnsi="Calibri" w:cs="Arial"/>
                <w:sz w:val="18"/>
                <w:szCs w:val="18"/>
                <w:lang w:val="fr-FR"/>
              </w:rPr>
              <w:t xml:space="preserve"> ; </w:t>
            </w:r>
            <w:proofErr w:type="spellStart"/>
            <w:r>
              <w:rPr>
                <w:rFonts w:ascii="Calibri" w:hAnsi="Calibri" w:cs="Arial"/>
                <w:sz w:val="18"/>
                <w:szCs w:val="18"/>
                <w:lang w:val="fr-FR"/>
              </w:rPr>
              <w:t>Review</w:t>
            </w:r>
            <w:proofErr w:type="spellEnd"/>
            <w:r>
              <w:rPr>
                <w:rFonts w:ascii="Calibri" w:hAnsi="Calibri" w:cs="Arial"/>
                <w:sz w:val="18"/>
                <w:szCs w:val="18"/>
                <w:lang w:val="fr-FR"/>
              </w:rPr>
              <w:t xml:space="preserve"> </w:t>
            </w:r>
            <w:proofErr w:type="spellStart"/>
            <w:r>
              <w:rPr>
                <w:rFonts w:ascii="Calibri" w:hAnsi="Calibri" w:cs="Arial"/>
                <w:sz w:val="18"/>
                <w:szCs w:val="18"/>
                <w:lang w:val="fr-FR"/>
              </w:rPr>
              <w:t>recommendations</w:t>
            </w:r>
            <w:proofErr w:type="spellEnd"/>
            <w:r>
              <w:rPr>
                <w:rFonts w:ascii="Calibri" w:hAnsi="Calibri" w:cs="Arial"/>
                <w:sz w:val="18"/>
                <w:szCs w:val="18"/>
                <w:lang w:val="fr-FR"/>
              </w:rPr>
              <w:t xml:space="preserve"> ENAV146 &amp; R-101 &amp; G</w:t>
            </w:r>
            <w:r w:rsidRPr="001C2002">
              <w:rPr>
                <w:rFonts w:ascii="Calibri" w:hAnsi="Calibri" w:cs="Arial"/>
                <w:sz w:val="18"/>
                <w:szCs w:val="18"/>
                <w:lang w:val="fr-FR"/>
              </w:rPr>
              <w:t>uideline 1010</w:t>
            </w:r>
          </w:p>
        </w:tc>
        <w:tc>
          <w:tcPr>
            <w:tcW w:w="3804" w:type="dxa"/>
            <w:tcBorders>
              <w:top w:val="single" w:sz="6" w:space="0" w:color="auto"/>
              <w:left w:val="single" w:sz="6" w:space="0" w:color="auto"/>
              <w:bottom w:val="single" w:sz="6" w:space="0" w:color="auto"/>
              <w:right w:val="single" w:sz="6" w:space="0" w:color="auto"/>
            </w:tcBorders>
            <w:shd w:val="clear" w:color="auto" w:fill="auto"/>
            <w:vAlign w:val="center"/>
          </w:tcPr>
          <w:p w14:paraId="120A595F" w14:textId="77777777" w:rsidR="00DE6601" w:rsidRPr="001C2002" w:rsidRDefault="00DE6601" w:rsidP="00DE6601">
            <w:pPr>
              <w:pStyle w:val="Agenda2"/>
              <w:numPr>
                <w:ilvl w:val="0"/>
                <w:numId w:val="0"/>
              </w:numPr>
              <w:ind w:left="567" w:hanging="386"/>
              <w:rPr>
                <w:rFonts w:ascii="Calibri" w:hAnsi="Calibri" w:cs="Arial"/>
                <w:sz w:val="18"/>
                <w:szCs w:val="18"/>
                <w:lang w:val="fr-FR"/>
              </w:rPr>
            </w:pPr>
            <w:proofErr w:type="spellStart"/>
            <w:r>
              <w:rPr>
                <w:rFonts w:ascii="Calibri" w:hAnsi="Calibri" w:cs="Arial"/>
                <w:sz w:val="18"/>
                <w:szCs w:val="18"/>
                <w:lang w:val="fr-FR"/>
              </w:rPr>
              <w:t>Revised</w:t>
            </w:r>
            <w:proofErr w:type="spellEnd"/>
            <w:r>
              <w:rPr>
                <w:rFonts w:ascii="Calibri" w:hAnsi="Calibri" w:cs="Arial"/>
                <w:sz w:val="18"/>
                <w:szCs w:val="18"/>
                <w:lang w:val="fr-FR"/>
              </w:rPr>
              <w:t xml:space="preserve"> </w:t>
            </w:r>
            <w:proofErr w:type="spellStart"/>
            <w:r>
              <w:rPr>
                <w:rFonts w:ascii="Calibri" w:hAnsi="Calibri" w:cs="Arial"/>
                <w:sz w:val="18"/>
                <w:szCs w:val="18"/>
                <w:lang w:val="fr-FR"/>
              </w:rPr>
              <w:t>R</w:t>
            </w:r>
            <w:r w:rsidRPr="001C2002">
              <w:rPr>
                <w:rFonts w:ascii="Calibri" w:hAnsi="Calibri" w:cs="Arial"/>
                <w:sz w:val="18"/>
                <w:szCs w:val="18"/>
                <w:lang w:val="fr-FR"/>
              </w:rPr>
              <w:t>ecommendations</w:t>
            </w:r>
            <w:proofErr w:type="spellEnd"/>
            <w:r>
              <w:rPr>
                <w:rFonts w:ascii="Calibri" w:hAnsi="Calibri" w:cs="Arial"/>
                <w:sz w:val="18"/>
                <w:szCs w:val="18"/>
                <w:lang w:val="fr-FR"/>
              </w:rPr>
              <w:t xml:space="preserve">, </w:t>
            </w:r>
            <w:proofErr w:type="spellStart"/>
            <w:r>
              <w:rPr>
                <w:rFonts w:ascii="Calibri" w:hAnsi="Calibri" w:cs="Arial"/>
                <w:sz w:val="18"/>
                <w:szCs w:val="18"/>
                <w:lang w:val="fr-FR"/>
              </w:rPr>
              <w:t>reviewed</w:t>
            </w:r>
            <w:proofErr w:type="spellEnd"/>
            <w:r>
              <w:rPr>
                <w:rFonts w:ascii="Calibri" w:hAnsi="Calibri" w:cs="Arial"/>
                <w:sz w:val="18"/>
                <w:szCs w:val="18"/>
                <w:lang w:val="fr-FR"/>
              </w:rPr>
              <w:t xml:space="preserve"> G</w:t>
            </w:r>
            <w:r w:rsidRPr="001C2002">
              <w:rPr>
                <w:rFonts w:ascii="Calibri" w:hAnsi="Calibri" w:cs="Arial"/>
                <w:sz w:val="18"/>
                <w:szCs w:val="18"/>
                <w:lang w:val="fr-FR"/>
              </w:rPr>
              <w:t>uideline</w:t>
            </w:r>
          </w:p>
        </w:tc>
        <w:tc>
          <w:tcPr>
            <w:tcW w:w="416" w:type="dxa"/>
            <w:tcBorders>
              <w:top w:val="single" w:sz="6" w:space="0" w:color="auto"/>
              <w:left w:val="single" w:sz="6" w:space="0" w:color="auto"/>
              <w:bottom w:val="single" w:sz="6" w:space="0" w:color="auto"/>
              <w:right w:val="single" w:sz="6" w:space="0" w:color="auto"/>
            </w:tcBorders>
            <w:shd w:val="clear" w:color="auto" w:fill="auto"/>
            <w:vAlign w:val="center"/>
          </w:tcPr>
          <w:p w14:paraId="32134E0E" w14:textId="77777777"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3</w:t>
            </w:r>
          </w:p>
        </w:tc>
        <w:tc>
          <w:tcPr>
            <w:tcW w:w="244" w:type="dxa"/>
            <w:tcBorders>
              <w:top w:val="single" w:sz="6" w:space="0" w:color="auto"/>
              <w:left w:val="single" w:sz="6" w:space="0" w:color="auto"/>
              <w:bottom w:val="single" w:sz="6" w:space="0" w:color="auto"/>
              <w:right w:val="single" w:sz="6" w:space="0" w:color="auto"/>
            </w:tcBorders>
            <w:vAlign w:val="center"/>
          </w:tcPr>
          <w:p w14:paraId="29A63FEF" w14:textId="77777777" w:rsidR="00DE6601" w:rsidRPr="00A93F79" w:rsidRDefault="00DE6601" w:rsidP="00DE6601">
            <w:pPr>
              <w:jc w:val="center"/>
              <w:rPr>
                <w:rFonts w:ascii="Calibri" w:hAnsi="Calibri" w:cs="Arial"/>
                <w:sz w:val="18"/>
                <w:szCs w:val="18"/>
              </w:rPr>
            </w:pPr>
          </w:p>
        </w:tc>
        <w:tc>
          <w:tcPr>
            <w:tcW w:w="284" w:type="dxa"/>
            <w:tcBorders>
              <w:top w:val="single" w:sz="6" w:space="0" w:color="auto"/>
              <w:left w:val="single" w:sz="6" w:space="0" w:color="auto"/>
              <w:bottom w:val="single" w:sz="6" w:space="0" w:color="auto"/>
              <w:right w:val="single" w:sz="6" w:space="0" w:color="auto"/>
            </w:tcBorders>
            <w:vAlign w:val="center"/>
          </w:tcPr>
          <w:p w14:paraId="69EF8D49" w14:textId="62459C92" w:rsidR="00DE6601" w:rsidRPr="00A93F79" w:rsidRDefault="00475B20"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single" w:sz="6" w:space="0" w:color="auto"/>
              <w:right w:val="single" w:sz="6" w:space="0" w:color="auto"/>
            </w:tcBorders>
            <w:vAlign w:val="center"/>
          </w:tcPr>
          <w:p w14:paraId="260C2514" w14:textId="2394709F" w:rsidR="00DE6601" w:rsidRPr="00A93F79" w:rsidRDefault="00475B20"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3AF737E6" w14:textId="10B1469A" w:rsidR="00DE6601" w:rsidRPr="00A93F79" w:rsidRDefault="00475B20"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39283EE8" w14:textId="7BEE3651" w:rsidR="00DE6601" w:rsidRPr="00A93F79" w:rsidRDefault="00475B20"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580227A4" w14:textId="7CA6C05A" w:rsidR="00DE6601" w:rsidRPr="00A93F79" w:rsidRDefault="00475B20"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single" w:sz="6" w:space="0" w:color="auto"/>
              <w:right w:val="single" w:sz="6" w:space="0" w:color="auto"/>
            </w:tcBorders>
            <w:vAlign w:val="center"/>
          </w:tcPr>
          <w:p w14:paraId="65B7A4DA" w14:textId="77777777" w:rsidR="00DE6601" w:rsidRPr="00A93F79" w:rsidRDefault="00DE6601" w:rsidP="00DE6601">
            <w:pPr>
              <w:jc w:val="center"/>
              <w:rPr>
                <w:rFonts w:ascii="Calibri" w:hAnsi="Calibri" w:cs="Arial"/>
                <w:sz w:val="18"/>
                <w:szCs w:val="18"/>
              </w:rPr>
            </w:pPr>
          </w:p>
        </w:tc>
        <w:tc>
          <w:tcPr>
            <w:tcW w:w="994" w:type="dxa"/>
            <w:tcBorders>
              <w:top w:val="single" w:sz="6" w:space="0" w:color="auto"/>
              <w:left w:val="single" w:sz="6" w:space="0" w:color="auto"/>
              <w:bottom w:val="single" w:sz="6" w:space="0" w:color="auto"/>
              <w:right w:val="single" w:sz="6" w:space="0" w:color="auto"/>
            </w:tcBorders>
            <w:shd w:val="clear" w:color="auto" w:fill="00CC00"/>
            <w:vAlign w:val="center"/>
          </w:tcPr>
          <w:p w14:paraId="513C3D13" w14:textId="77777777" w:rsidR="00DE6601" w:rsidRPr="00A93F79" w:rsidRDefault="00DE6601" w:rsidP="00DE6601">
            <w:pPr>
              <w:ind w:left="85"/>
              <w:rPr>
                <w:rFonts w:ascii="Calibri" w:hAnsi="Calibri" w:cs="Arial"/>
                <w:sz w:val="18"/>
                <w:szCs w:val="18"/>
                <w:lang w:eastAsia="ja-JP"/>
              </w:rPr>
            </w:pPr>
          </w:p>
        </w:tc>
      </w:tr>
      <w:tr w:rsidR="00DE6601" w:rsidRPr="00A93F79" w14:paraId="206D56CD" w14:textId="77777777" w:rsidTr="007619DE">
        <w:trPr>
          <w:gridAfter w:val="2"/>
          <w:wAfter w:w="10100" w:type="dxa"/>
        </w:trPr>
        <w:tc>
          <w:tcPr>
            <w:tcW w:w="2894" w:type="dxa"/>
            <w:vMerge w:val="restart"/>
            <w:tcBorders>
              <w:top w:val="single" w:sz="6" w:space="0" w:color="auto"/>
              <w:left w:val="single" w:sz="6" w:space="0" w:color="auto"/>
              <w:right w:val="single" w:sz="6" w:space="0" w:color="auto"/>
            </w:tcBorders>
            <w:vAlign w:val="center"/>
          </w:tcPr>
          <w:p w14:paraId="0983CF5A" w14:textId="77777777" w:rsidR="00DE6601" w:rsidRPr="00A93F79" w:rsidRDefault="00DE6601" w:rsidP="00DE6601">
            <w:pPr>
              <w:pStyle w:val="Agenda2"/>
              <w:tabs>
                <w:tab w:val="clear" w:pos="1418"/>
                <w:tab w:val="num" w:pos="459"/>
              </w:tabs>
              <w:ind w:left="459" w:hanging="459"/>
              <w:rPr>
                <w:rFonts w:ascii="Calibri" w:hAnsi="Calibri"/>
                <w:sz w:val="18"/>
                <w:szCs w:val="18"/>
              </w:rPr>
            </w:pPr>
            <w:r w:rsidRPr="0092702F">
              <w:rPr>
                <w:rFonts w:ascii="Calibri" w:hAnsi="Calibri"/>
                <w:sz w:val="18"/>
                <w:szCs w:val="18"/>
              </w:rPr>
              <w:t>Augmentation services (SBAS &amp; DGNSS)</w:t>
            </w: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20B6724F" w14:textId="2EBABD5B" w:rsidR="00DE6601" w:rsidRPr="0092702F" w:rsidRDefault="00DE6601" w:rsidP="00DE6601">
            <w:pPr>
              <w:pStyle w:val="Agenda2"/>
              <w:numPr>
                <w:ilvl w:val="2"/>
                <w:numId w:val="1"/>
              </w:numPr>
              <w:ind w:left="606"/>
              <w:rPr>
                <w:rFonts w:ascii="Calibri" w:hAnsi="Calibri" w:cs="Arial"/>
                <w:sz w:val="18"/>
                <w:szCs w:val="18"/>
                <w:lang w:val="fr-FR"/>
              </w:rPr>
            </w:pPr>
            <w:proofErr w:type="spellStart"/>
            <w:r>
              <w:rPr>
                <w:rFonts w:ascii="Calibri" w:hAnsi="Calibri" w:cs="Arial"/>
                <w:sz w:val="18"/>
                <w:szCs w:val="18"/>
                <w:lang w:val="fr-FR"/>
              </w:rPr>
              <w:t>Consideration</w:t>
            </w:r>
            <w:proofErr w:type="spellEnd"/>
            <w:r>
              <w:rPr>
                <w:rFonts w:ascii="Calibri" w:hAnsi="Calibri" w:cs="Arial"/>
                <w:sz w:val="18"/>
                <w:szCs w:val="18"/>
                <w:lang w:val="fr-FR"/>
              </w:rPr>
              <w:t xml:space="preserve"> of how and </w:t>
            </w:r>
            <w:proofErr w:type="spellStart"/>
            <w:r>
              <w:rPr>
                <w:rFonts w:ascii="Calibri" w:hAnsi="Calibri" w:cs="Arial"/>
                <w:sz w:val="18"/>
                <w:szCs w:val="18"/>
                <w:lang w:val="fr-FR"/>
              </w:rPr>
              <w:t>when</w:t>
            </w:r>
            <w:proofErr w:type="spellEnd"/>
            <w:r>
              <w:rPr>
                <w:rFonts w:ascii="Calibri" w:hAnsi="Calibri" w:cs="Arial"/>
                <w:sz w:val="18"/>
                <w:szCs w:val="18"/>
                <w:lang w:val="fr-FR"/>
              </w:rPr>
              <w:t xml:space="preserve"> to use SBAS in</w:t>
            </w:r>
            <w:r w:rsidRPr="0092702F">
              <w:rPr>
                <w:rFonts w:ascii="Calibri" w:hAnsi="Calibri" w:cs="Arial"/>
                <w:sz w:val="18"/>
                <w:szCs w:val="18"/>
                <w:lang w:val="fr-FR"/>
              </w:rPr>
              <w:t xml:space="preserve"> maritime</w:t>
            </w:r>
            <w:r>
              <w:rPr>
                <w:rFonts w:ascii="Calibri" w:hAnsi="Calibri" w:cs="Arial"/>
                <w:sz w:val="18"/>
                <w:szCs w:val="18"/>
                <w:lang w:val="fr-FR"/>
              </w:rPr>
              <w:t xml:space="preserve">. </w:t>
            </w:r>
          </w:p>
        </w:tc>
        <w:tc>
          <w:tcPr>
            <w:tcW w:w="3804" w:type="dxa"/>
            <w:tcBorders>
              <w:top w:val="single" w:sz="6" w:space="0" w:color="auto"/>
              <w:left w:val="single" w:sz="6" w:space="0" w:color="auto"/>
              <w:bottom w:val="single" w:sz="6" w:space="0" w:color="auto"/>
              <w:right w:val="single" w:sz="6" w:space="0" w:color="auto"/>
            </w:tcBorders>
            <w:shd w:val="clear" w:color="auto" w:fill="auto"/>
            <w:vAlign w:val="center"/>
          </w:tcPr>
          <w:p w14:paraId="124C0689" w14:textId="707DDB55" w:rsidR="00DE6601" w:rsidRPr="00F07C6B" w:rsidRDefault="00DE6601" w:rsidP="00DE6601">
            <w:pPr>
              <w:pStyle w:val="Agenda2"/>
              <w:numPr>
                <w:ilvl w:val="0"/>
                <w:numId w:val="0"/>
              </w:numPr>
              <w:ind w:left="567" w:hanging="386"/>
              <w:rPr>
                <w:rFonts w:ascii="Calibri" w:hAnsi="Calibri" w:cs="Arial"/>
                <w:sz w:val="18"/>
                <w:szCs w:val="18"/>
              </w:rPr>
            </w:pPr>
            <w:r w:rsidRPr="00F07C6B">
              <w:rPr>
                <w:rFonts w:ascii="Calibri" w:hAnsi="Calibri" w:cs="Arial"/>
                <w:sz w:val="18"/>
                <w:szCs w:val="18"/>
              </w:rPr>
              <w:t>New Guideline</w:t>
            </w:r>
            <w:r>
              <w:rPr>
                <w:rFonts w:ascii="Calibri" w:hAnsi="Calibri" w:cs="Arial"/>
                <w:sz w:val="18"/>
                <w:szCs w:val="18"/>
              </w:rPr>
              <w:t xml:space="preserve"> (consider questions to be asked, approach available, guidance to service providers on what to consider)</w:t>
            </w:r>
          </w:p>
        </w:tc>
        <w:tc>
          <w:tcPr>
            <w:tcW w:w="416" w:type="dxa"/>
            <w:tcBorders>
              <w:top w:val="single" w:sz="6" w:space="0" w:color="auto"/>
              <w:left w:val="single" w:sz="6" w:space="0" w:color="auto"/>
              <w:bottom w:val="single" w:sz="6" w:space="0" w:color="auto"/>
              <w:right w:val="single" w:sz="6" w:space="0" w:color="auto"/>
            </w:tcBorders>
            <w:shd w:val="clear" w:color="auto" w:fill="auto"/>
            <w:vAlign w:val="center"/>
          </w:tcPr>
          <w:p w14:paraId="09A37457" w14:textId="65067542"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3</w:t>
            </w:r>
          </w:p>
        </w:tc>
        <w:tc>
          <w:tcPr>
            <w:tcW w:w="244" w:type="dxa"/>
            <w:tcBorders>
              <w:top w:val="single" w:sz="6" w:space="0" w:color="auto"/>
              <w:left w:val="single" w:sz="6" w:space="0" w:color="auto"/>
              <w:bottom w:val="single" w:sz="6" w:space="0" w:color="auto"/>
              <w:right w:val="single" w:sz="6" w:space="0" w:color="auto"/>
            </w:tcBorders>
            <w:vAlign w:val="center"/>
          </w:tcPr>
          <w:p w14:paraId="5EB2D46B" w14:textId="77777777" w:rsidR="00DE6601" w:rsidRPr="00A93F79" w:rsidRDefault="00DE6601" w:rsidP="00DE6601">
            <w:pPr>
              <w:jc w:val="center"/>
              <w:rPr>
                <w:rFonts w:ascii="Calibri" w:hAnsi="Calibri" w:cs="Arial"/>
                <w:sz w:val="18"/>
                <w:szCs w:val="18"/>
              </w:rPr>
            </w:pPr>
          </w:p>
        </w:tc>
        <w:tc>
          <w:tcPr>
            <w:tcW w:w="284" w:type="dxa"/>
            <w:tcBorders>
              <w:top w:val="single" w:sz="6" w:space="0" w:color="auto"/>
              <w:left w:val="single" w:sz="6" w:space="0" w:color="auto"/>
              <w:bottom w:val="single" w:sz="6" w:space="0" w:color="auto"/>
              <w:right w:val="single" w:sz="6" w:space="0" w:color="auto"/>
            </w:tcBorders>
            <w:vAlign w:val="center"/>
          </w:tcPr>
          <w:p w14:paraId="0D8BEA29" w14:textId="399DFF49" w:rsidR="00DE6601" w:rsidRPr="00A93F79" w:rsidRDefault="00F17B81"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single" w:sz="6" w:space="0" w:color="auto"/>
              <w:right w:val="single" w:sz="6" w:space="0" w:color="auto"/>
            </w:tcBorders>
            <w:vAlign w:val="center"/>
          </w:tcPr>
          <w:p w14:paraId="4BA2DFD7" w14:textId="7D576BEE" w:rsidR="00DE6601" w:rsidRPr="00A93F79" w:rsidRDefault="00F17B81"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427216BE" w14:textId="1DD4968E" w:rsidR="00DE6601" w:rsidRPr="00A93F79" w:rsidRDefault="00F17B81"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2DDF567C" w14:textId="7FA07A42" w:rsidR="00DE6601" w:rsidRPr="00A93F79" w:rsidRDefault="00F17B81"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6C059641" w14:textId="77777777" w:rsidR="00DE6601" w:rsidRPr="00A93F79" w:rsidRDefault="00DE6601" w:rsidP="00DE6601">
            <w:pPr>
              <w:jc w:val="center"/>
              <w:rPr>
                <w:rFonts w:ascii="Calibri" w:hAnsi="Calibri" w:cs="Arial"/>
                <w:sz w:val="18"/>
                <w:szCs w:val="18"/>
              </w:rPr>
            </w:pPr>
          </w:p>
        </w:tc>
        <w:tc>
          <w:tcPr>
            <w:tcW w:w="283" w:type="dxa"/>
            <w:tcBorders>
              <w:top w:val="single" w:sz="6" w:space="0" w:color="auto"/>
              <w:left w:val="single" w:sz="6" w:space="0" w:color="auto"/>
              <w:bottom w:val="single" w:sz="6" w:space="0" w:color="auto"/>
              <w:right w:val="single" w:sz="6" w:space="0" w:color="auto"/>
            </w:tcBorders>
            <w:vAlign w:val="center"/>
          </w:tcPr>
          <w:p w14:paraId="2D623932" w14:textId="77777777" w:rsidR="00DE6601" w:rsidRPr="00A93F79" w:rsidRDefault="00DE6601" w:rsidP="00DE6601">
            <w:pPr>
              <w:jc w:val="center"/>
              <w:rPr>
                <w:rFonts w:ascii="Calibri" w:hAnsi="Calibri" w:cs="Arial"/>
                <w:sz w:val="18"/>
                <w:szCs w:val="18"/>
              </w:rPr>
            </w:pPr>
          </w:p>
        </w:tc>
        <w:tc>
          <w:tcPr>
            <w:tcW w:w="994" w:type="dxa"/>
            <w:tcBorders>
              <w:top w:val="single" w:sz="6" w:space="0" w:color="auto"/>
              <w:left w:val="single" w:sz="6" w:space="0" w:color="auto"/>
              <w:bottom w:val="single" w:sz="6" w:space="0" w:color="auto"/>
              <w:right w:val="single" w:sz="6" w:space="0" w:color="auto"/>
            </w:tcBorders>
            <w:shd w:val="clear" w:color="auto" w:fill="00CC00"/>
            <w:vAlign w:val="center"/>
          </w:tcPr>
          <w:p w14:paraId="2C38F720" w14:textId="2EB917AD" w:rsidR="00DE6601" w:rsidRPr="00A93F79" w:rsidRDefault="00DE6601" w:rsidP="00DE6601">
            <w:pPr>
              <w:ind w:left="85"/>
              <w:rPr>
                <w:rFonts w:ascii="Calibri" w:hAnsi="Calibri" w:cs="Arial"/>
                <w:sz w:val="18"/>
                <w:szCs w:val="18"/>
                <w:lang w:eastAsia="ja-JP"/>
              </w:rPr>
            </w:pPr>
            <w:proofErr w:type="spellStart"/>
            <w:r>
              <w:rPr>
                <w:rFonts w:ascii="Calibri" w:hAnsi="Calibri" w:cs="Arial"/>
                <w:sz w:val="18"/>
                <w:szCs w:val="18"/>
                <w:lang w:eastAsia="ja-JP"/>
              </w:rPr>
              <w:t>Bjornar</w:t>
            </w:r>
            <w:proofErr w:type="spellEnd"/>
            <w:r>
              <w:rPr>
                <w:rFonts w:ascii="Calibri" w:hAnsi="Calibri" w:cs="Arial"/>
                <w:sz w:val="18"/>
                <w:szCs w:val="18"/>
                <w:lang w:eastAsia="ja-JP"/>
              </w:rPr>
              <w:t xml:space="preserve"> K</w:t>
            </w:r>
          </w:p>
        </w:tc>
      </w:tr>
      <w:tr w:rsidR="00DE6601" w:rsidRPr="00A93F79" w14:paraId="09C5C771" w14:textId="77777777" w:rsidTr="007619DE">
        <w:trPr>
          <w:gridAfter w:val="2"/>
          <w:wAfter w:w="10100" w:type="dxa"/>
        </w:trPr>
        <w:tc>
          <w:tcPr>
            <w:tcW w:w="2894" w:type="dxa"/>
            <w:vMerge/>
            <w:tcBorders>
              <w:left w:val="single" w:sz="6" w:space="0" w:color="auto"/>
              <w:right w:val="single" w:sz="6" w:space="0" w:color="auto"/>
            </w:tcBorders>
            <w:vAlign w:val="center"/>
          </w:tcPr>
          <w:p w14:paraId="79B24B91" w14:textId="77777777" w:rsidR="00DE6601" w:rsidRPr="0092702F" w:rsidRDefault="00DE6601" w:rsidP="00DE6601">
            <w:pPr>
              <w:pStyle w:val="Agenda2"/>
              <w:tabs>
                <w:tab w:val="clear" w:pos="1418"/>
                <w:tab w:val="num" w:pos="459"/>
              </w:tabs>
              <w:ind w:left="459" w:hanging="459"/>
              <w:rPr>
                <w:rFonts w:ascii="Calibri" w:hAnsi="Calibri"/>
                <w:sz w:val="18"/>
                <w:szCs w:val="18"/>
              </w:rPr>
            </w:pP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4809E57F" w14:textId="35BE74C7" w:rsidR="00DE6601" w:rsidRPr="0092702F" w:rsidRDefault="00DE6601" w:rsidP="00DE6601">
            <w:pPr>
              <w:pStyle w:val="Agenda2"/>
              <w:numPr>
                <w:ilvl w:val="2"/>
                <w:numId w:val="1"/>
              </w:numPr>
              <w:ind w:left="606"/>
              <w:rPr>
                <w:rFonts w:ascii="Calibri" w:hAnsi="Calibri" w:cs="Arial"/>
                <w:sz w:val="18"/>
                <w:szCs w:val="18"/>
                <w:lang w:val="fr-FR"/>
              </w:rPr>
            </w:pPr>
            <w:proofErr w:type="spellStart"/>
            <w:r>
              <w:rPr>
                <w:rFonts w:ascii="Calibri" w:hAnsi="Calibri" w:cs="Arial"/>
                <w:sz w:val="18"/>
                <w:szCs w:val="18"/>
                <w:lang w:val="fr-FR"/>
              </w:rPr>
              <w:t>Review</w:t>
            </w:r>
            <w:proofErr w:type="spellEnd"/>
            <w:r>
              <w:rPr>
                <w:rFonts w:ascii="Calibri" w:hAnsi="Calibri" w:cs="Arial"/>
                <w:sz w:val="18"/>
                <w:szCs w:val="18"/>
                <w:lang w:val="fr-FR"/>
              </w:rPr>
              <w:t xml:space="preserve"> </w:t>
            </w:r>
            <w:proofErr w:type="spellStart"/>
            <w:r>
              <w:rPr>
                <w:rFonts w:ascii="Calibri" w:hAnsi="Calibri" w:cs="Arial"/>
                <w:sz w:val="18"/>
                <w:szCs w:val="18"/>
                <w:lang w:val="fr-FR"/>
              </w:rPr>
              <w:t>existing</w:t>
            </w:r>
            <w:proofErr w:type="spellEnd"/>
            <w:r>
              <w:rPr>
                <w:rFonts w:ascii="Calibri" w:hAnsi="Calibri" w:cs="Arial"/>
                <w:sz w:val="18"/>
                <w:szCs w:val="18"/>
                <w:lang w:val="fr-FR"/>
              </w:rPr>
              <w:t xml:space="preserve"> DGNSS infrastructure and </w:t>
            </w:r>
            <w:proofErr w:type="spellStart"/>
            <w:r>
              <w:rPr>
                <w:rFonts w:ascii="Calibri" w:hAnsi="Calibri" w:cs="Arial"/>
                <w:sz w:val="18"/>
                <w:szCs w:val="18"/>
                <w:lang w:val="fr-FR"/>
              </w:rPr>
              <w:t>provide</w:t>
            </w:r>
            <w:proofErr w:type="spellEnd"/>
            <w:r>
              <w:rPr>
                <w:rFonts w:ascii="Calibri" w:hAnsi="Calibri" w:cs="Arial"/>
                <w:sz w:val="18"/>
                <w:szCs w:val="18"/>
                <w:lang w:val="fr-FR"/>
              </w:rPr>
              <w:t xml:space="preserve"> </w:t>
            </w:r>
            <w:proofErr w:type="spellStart"/>
            <w:r>
              <w:rPr>
                <w:rFonts w:ascii="Calibri" w:hAnsi="Calibri" w:cs="Arial"/>
                <w:sz w:val="18"/>
                <w:szCs w:val="18"/>
                <w:lang w:val="fr-FR"/>
              </w:rPr>
              <w:t>guideance</w:t>
            </w:r>
            <w:proofErr w:type="spellEnd"/>
            <w:r>
              <w:rPr>
                <w:rFonts w:ascii="Calibri" w:hAnsi="Calibri" w:cs="Arial"/>
                <w:sz w:val="18"/>
                <w:szCs w:val="18"/>
                <w:lang w:val="fr-FR"/>
              </w:rPr>
              <w:t xml:space="preserve"> for </w:t>
            </w:r>
            <w:proofErr w:type="spellStart"/>
            <w:r>
              <w:rPr>
                <w:rFonts w:ascii="Calibri" w:hAnsi="Calibri" w:cs="Arial"/>
                <w:sz w:val="18"/>
                <w:szCs w:val="18"/>
                <w:lang w:val="fr-FR"/>
              </w:rPr>
              <w:t>current</w:t>
            </w:r>
            <w:proofErr w:type="spellEnd"/>
            <w:r>
              <w:rPr>
                <w:rFonts w:ascii="Calibri" w:hAnsi="Calibri" w:cs="Arial"/>
                <w:sz w:val="18"/>
                <w:szCs w:val="18"/>
                <w:lang w:val="fr-FR"/>
              </w:rPr>
              <w:t xml:space="preserve"> system</w:t>
            </w:r>
          </w:p>
        </w:tc>
        <w:tc>
          <w:tcPr>
            <w:tcW w:w="3804" w:type="dxa"/>
            <w:tcBorders>
              <w:top w:val="single" w:sz="6" w:space="0" w:color="auto"/>
              <w:left w:val="single" w:sz="6" w:space="0" w:color="auto"/>
              <w:bottom w:val="single" w:sz="6" w:space="0" w:color="auto"/>
              <w:right w:val="single" w:sz="6" w:space="0" w:color="auto"/>
            </w:tcBorders>
            <w:shd w:val="clear" w:color="auto" w:fill="auto"/>
            <w:vAlign w:val="center"/>
          </w:tcPr>
          <w:p w14:paraId="27842E54" w14:textId="77777777" w:rsidR="00DE6601" w:rsidRDefault="00DE6601" w:rsidP="00DE6601">
            <w:pPr>
              <w:pStyle w:val="Agenda2"/>
              <w:numPr>
                <w:ilvl w:val="0"/>
                <w:numId w:val="0"/>
              </w:numPr>
              <w:ind w:left="181"/>
              <w:rPr>
                <w:rFonts w:ascii="Calibri" w:hAnsi="Calibri" w:cs="Arial"/>
                <w:sz w:val="18"/>
                <w:szCs w:val="18"/>
              </w:rPr>
            </w:pPr>
            <w:r>
              <w:rPr>
                <w:rFonts w:ascii="Calibri" w:hAnsi="Calibri" w:cs="Arial"/>
                <w:sz w:val="18"/>
                <w:szCs w:val="18"/>
              </w:rPr>
              <w:t>Review and maintain DGNSS relevant documents (updates to RTCM etc)</w:t>
            </w:r>
          </w:p>
          <w:p w14:paraId="3EB621A9" w14:textId="14F220BD" w:rsidR="00DE6601" w:rsidRPr="00F07C6B" w:rsidRDefault="00DE6601" w:rsidP="00DE6601">
            <w:pPr>
              <w:pStyle w:val="Agenda2"/>
              <w:numPr>
                <w:ilvl w:val="0"/>
                <w:numId w:val="0"/>
              </w:numPr>
              <w:ind w:left="181"/>
              <w:rPr>
                <w:rFonts w:ascii="Calibri" w:hAnsi="Calibri" w:cs="Arial"/>
                <w:sz w:val="18"/>
                <w:szCs w:val="18"/>
              </w:rPr>
            </w:pPr>
            <w:r>
              <w:rPr>
                <w:rFonts w:ascii="Calibri" w:hAnsi="Calibri" w:cs="Arial"/>
                <w:sz w:val="18"/>
                <w:szCs w:val="18"/>
              </w:rPr>
              <w:t>Guideline on simple beacon (if required)</w:t>
            </w:r>
          </w:p>
        </w:tc>
        <w:tc>
          <w:tcPr>
            <w:tcW w:w="416" w:type="dxa"/>
            <w:tcBorders>
              <w:top w:val="single" w:sz="6" w:space="0" w:color="auto"/>
              <w:left w:val="single" w:sz="6" w:space="0" w:color="auto"/>
              <w:bottom w:val="single" w:sz="6" w:space="0" w:color="auto"/>
              <w:right w:val="single" w:sz="6" w:space="0" w:color="auto"/>
            </w:tcBorders>
            <w:shd w:val="clear" w:color="auto" w:fill="auto"/>
            <w:vAlign w:val="center"/>
          </w:tcPr>
          <w:p w14:paraId="6C363924" w14:textId="2489D386" w:rsidR="00DE6601" w:rsidRDefault="00DE6601" w:rsidP="00DE6601">
            <w:pPr>
              <w:pStyle w:val="Agenda2"/>
              <w:numPr>
                <w:ilvl w:val="0"/>
                <w:numId w:val="0"/>
              </w:numPr>
              <w:jc w:val="center"/>
              <w:rPr>
                <w:rFonts w:ascii="Calibri" w:hAnsi="Calibri"/>
                <w:sz w:val="18"/>
                <w:szCs w:val="18"/>
              </w:rPr>
            </w:pPr>
            <w:r>
              <w:rPr>
                <w:rFonts w:ascii="Calibri" w:hAnsi="Calibri"/>
                <w:sz w:val="18"/>
                <w:szCs w:val="18"/>
              </w:rPr>
              <w:t>3</w:t>
            </w:r>
          </w:p>
        </w:tc>
        <w:tc>
          <w:tcPr>
            <w:tcW w:w="244" w:type="dxa"/>
            <w:tcBorders>
              <w:top w:val="single" w:sz="6" w:space="0" w:color="auto"/>
              <w:left w:val="single" w:sz="6" w:space="0" w:color="auto"/>
              <w:bottom w:val="single" w:sz="6" w:space="0" w:color="auto"/>
              <w:right w:val="single" w:sz="6" w:space="0" w:color="auto"/>
            </w:tcBorders>
            <w:vAlign w:val="center"/>
          </w:tcPr>
          <w:p w14:paraId="773B17BB" w14:textId="77777777" w:rsidR="00DE6601" w:rsidRPr="00A93F79" w:rsidRDefault="00DE6601" w:rsidP="00DE6601">
            <w:pPr>
              <w:jc w:val="center"/>
              <w:rPr>
                <w:rFonts w:ascii="Calibri" w:hAnsi="Calibri" w:cs="Arial"/>
                <w:sz w:val="18"/>
                <w:szCs w:val="18"/>
              </w:rPr>
            </w:pPr>
          </w:p>
        </w:tc>
        <w:tc>
          <w:tcPr>
            <w:tcW w:w="284" w:type="dxa"/>
            <w:tcBorders>
              <w:top w:val="single" w:sz="6" w:space="0" w:color="auto"/>
              <w:left w:val="single" w:sz="6" w:space="0" w:color="auto"/>
              <w:bottom w:val="single" w:sz="6" w:space="0" w:color="auto"/>
              <w:right w:val="single" w:sz="6" w:space="0" w:color="auto"/>
            </w:tcBorders>
            <w:vAlign w:val="center"/>
          </w:tcPr>
          <w:p w14:paraId="310A524D" w14:textId="0A2F0EFD" w:rsidR="00DE6601" w:rsidRPr="00A93F79" w:rsidRDefault="00F17B81" w:rsidP="00DE6601">
            <w:pPr>
              <w:jc w:val="center"/>
              <w:rPr>
                <w:rFonts w:ascii="Calibri" w:hAnsi="Calibri" w:cs="Arial"/>
                <w:sz w:val="18"/>
                <w:szCs w:val="18"/>
              </w:rPr>
            </w:pPr>
            <w:del w:id="64" w:author="M. Hoppe" w:date="2019-03-21T09:34:00Z">
              <w:r w:rsidDel="00657A63">
                <w:rPr>
                  <w:rFonts w:ascii="Calibri" w:hAnsi="Calibri" w:cs="Arial"/>
                  <w:sz w:val="18"/>
                  <w:szCs w:val="18"/>
                </w:rPr>
                <w:delText>+</w:delText>
              </w:r>
            </w:del>
          </w:p>
        </w:tc>
        <w:tc>
          <w:tcPr>
            <w:tcW w:w="283" w:type="dxa"/>
            <w:tcBorders>
              <w:top w:val="single" w:sz="6" w:space="0" w:color="auto"/>
              <w:left w:val="single" w:sz="6" w:space="0" w:color="auto"/>
              <w:bottom w:val="single" w:sz="6" w:space="0" w:color="auto"/>
              <w:right w:val="single" w:sz="6" w:space="0" w:color="auto"/>
            </w:tcBorders>
            <w:vAlign w:val="center"/>
          </w:tcPr>
          <w:p w14:paraId="74042711" w14:textId="6117F6A8" w:rsidR="00DE6601" w:rsidRPr="00A93F79" w:rsidRDefault="00F17B81"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5E5BA1DF" w14:textId="6F5E7A72" w:rsidR="00DE6601" w:rsidRPr="00A93F79" w:rsidRDefault="00F17B81"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7C5DDB06" w14:textId="630AC6C2" w:rsidR="00DE6601" w:rsidRPr="00A93F79" w:rsidRDefault="00657A63" w:rsidP="00DE6601">
            <w:pPr>
              <w:jc w:val="center"/>
              <w:rPr>
                <w:rFonts w:ascii="Calibri" w:hAnsi="Calibri" w:cs="Arial"/>
                <w:sz w:val="18"/>
                <w:szCs w:val="18"/>
              </w:rPr>
            </w:pPr>
            <w:ins w:id="65" w:author="M. Hoppe" w:date="2019-03-21T09:42:00Z">
              <w:r>
                <w:rPr>
                  <w:rFonts w:ascii="Calibri" w:hAnsi="Calibri" w:cs="Arial"/>
                  <w:sz w:val="18"/>
                  <w:szCs w:val="18"/>
                </w:rPr>
                <w:t>+</w:t>
              </w:r>
            </w:ins>
          </w:p>
        </w:tc>
        <w:tc>
          <w:tcPr>
            <w:tcW w:w="284" w:type="dxa"/>
            <w:tcBorders>
              <w:top w:val="single" w:sz="6" w:space="0" w:color="auto"/>
              <w:left w:val="single" w:sz="6" w:space="0" w:color="auto"/>
              <w:bottom w:val="single" w:sz="6" w:space="0" w:color="auto"/>
              <w:right w:val="single" w:sz="6" w:space="0" w:color="auto"/>
            </w:tcBorders>
            <w:vAlign w:val="center"/>
          </w:tcPr>
          <w:p w14:paraId="37A86E6A" w14:textId="77777777" w:rsidR="00DE6601" w:rsidRPr="00A93F79" w:rsidRDefault="00DE6601" w:rsidP="00DE6601">
            <w:pPr>
              <w:jc w:val="center"/>
              <w:rPr>
                <w:rFonts w:ascii="Calibri" w:hAnsi="Calibri" w:cs="Arial"/>
                <w:sz w:val="18"/>
                <w:szCs w:val="18"/>
              </w:rPr>
            </w:pPr>
          </w:p>
        </w:tc>
        <w:tc>
          <w:tcPr>
            <w:tcW w:w="283" w:type="dxa"/>
            <w:tcBorders>
              <w:top w:val="single" w:sz="6" w:space="0" w:color="auto"/>
              <w:left w:val="single" w:sz="6" w:space="0" w:color="auto"/>
              <w:bottom w:val="single" w:sz="6" w:space="0" w:color="auto"/>
              <w:right w:val="single" w:sz="6" w:space="0" w:color="auto"/>
            </w:tcBorders>
            <w:vAlign w:val="center"/>
          </w:tcPr>
          <w:p w14:paraId="53A0AE73" w14:textId="77777777" w:rsidR="00DE6601" w:rsidRPr="00A93F79" w:rsidRDefault="00DE6601" w:rsidP="00DE6601">
            <w:pPr>
              <w:jc w:val="center"/>
              <w:rPr>
                <w:rFonts w:ascii="Calibri" w:hAnsi="Calibri" w:cs="Arial"/>
                <w:sz w:val="18"/>
                <w:szCs w:val="18"/>
              </w:rPr>
            </w:pPr>
          </w:p>
        </w:tc>
        <w:tc>
          <w:tcPr>
            <w:tcW w:w="994" w:type="dxa"/>
            <w:tcBorders>
              <w:top w:val="single" w:sz="6" w:space="0" w:color="auto"/>
              <w:left w:val="single" w:sz="6" w:space="0" w:color="auto"/>
              <w:bottom w:val="single" w:sz="6" w:space="0" w:color="auto"/>
              <w:right w:val="single" w:sz="6" w:space="0" w:color="auto"/>
            </w:tcBorders>
            <w:shd w:val="clear" w:color="auto" w:fill="00CC00"/>
            <w:vAlign w:val="center"/>
          </w:tcPr>
          <w:p w14:paraId="565158BA" w14:textId="0DCE1C72" w:rsidR="00DE6601" w:rsidRPr="00A93F79" w:rsidRDefault="00DE6601" w:rsidP="00DE6601">
            <w:pPr>
              <w:ind w:left="85"/>
              <w:rPr>
                <w:rFonts w:ascii="Calibri" w:hAnsi="Calibri" w:cs="Arial"/>
                <w:sz w:val="18"/>
                <w:szCs w:val="18"/>
                <w:lang w:eastAsia="ja-JP"/>
              </w:rPr>
            </w:pPr>
            <w:r>
              <w:rPr>
                <w:rFonts w:ascii="Calibri" w:hAnsi="Calibri" w:cs="Arial"/>
                <w:sz w:val="18"/>
                <w:szCs w:val="18"/>
                <w:lang w:eastAsia="ja-JP"/>
              </w:rPr>
              <w:t>Jesper B</w:t>
            </w:r>
          </w:p>
        </w:tc>
      </w:tr>
      <w:tr w:rsidR="00DE6601" w:rsidRPr="00A93F79" w14:paraId="07C52DDA" w14:textId="77777777" w:rsidTr="007619DE">
        <w:trPr>
          <w:gridAfter w:val="2"/>
          <w:wAfter w:w="10100" w:type="dxa"/>
        </w:trPr>
        <w:tc>
          <w:tcPr>
            <w:tcW w:w="2894" w:type="dxa"/>
            <w:vMerge/>
            <w:tcBorders>
              <w:left w:val="single" w:sz="6" w:space="0" w:color="auto"/>
              <w:right w:val="single" w:sz="6" w:space="0" w:color="auto"/>
            </w:tcBorders>
            <w:vAlign w:val="center"/>
          </w:tcPr>
          <w:p w14:paraId="1DA7B796" w14:textId="77777777" w:rsidR="00DE6601" w:rsidRPr="00A93F79" w:rsidRDefault="00DE6601" w:rsidP="00DE6601">
            <w:pPr>
              <w:pStyle w:val="Agenda2"/>
              <w:tabs>
                <w:tab w:val="clear" w:pos="1418"/>
                <w:tab w:val="num" w:pos="459"/>
              </w:tabs>
              <w:ind w:left="459" w:hanging="459"/>
              <w:rPr>
                <w:rFonts w:ascii="Calibri" w:hAnsi="Calibri"/>
                <w:sz w:val="18"/>
                <w:szCs w:val="18"/>
              </w:rPr>
            </w:pP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463AC969" w14:textId="37352351" w:rsidR="00DE6601" w:rsidRPr="00CB7E6B" w:rsidRDefault="00DE6601" w:rsidP="00DE6601">
            <w:pPr>
              <w:pStyle w:val="Agenda2"/>
              <w:numPr>
                <w:ilvl w:val="2"/>
                <w:numId w:val="1"/>
              </w:numPr>
              <w:ind w:left="606"/>
              <w:rPr>
                <w:rFonts w:ascii="Calibri" w:hAnsi="Calibri" w:cs="Arial"/>
                <w:sz w:val="18"/>
                <w:szCs w:val="18"/>
              </w:rPr>
            </w:pPr>
            <w:r w:rsidRPr="00CB7E6B">
              <w:rPr>
                <w:rFonts w:ascii="Calibri" w:hAnsi="Calibri" w:cs="Arial"/>
                <w:sz w:val="18"/>
                <w:szCs w:val="18"/>
                <w:lang w:val="fr-FR"/>
              </w:rPr>
              <w:t xml:space="preserve">New </w:t>
            </w:r>
            <w:proofErr w:type="spellStart"/>
            <w:r w:rsidRPr="00CB7E6B">
              <w:rPr>
                <w:rFonts w:ascii="Calibri" w:hAnsi="Calibri" w:cs="Arial"/>
                <w:sz w:val="18"/>
                <w:szCs w:val="18"/>
                <w:lang w:val="fr-FR"/>
              </w:rPr>
              <w:t>Recommendation</w:t>
            </w:r>
            <w:proofErr w:type="spellEnd"/>
            <w:r w:rsidRPr="00CB7E6B">
              <w:rPr>
                <w:rFonts w:ascii="Calibri" w:hAnsi="Calibri" w:cs="Arial"/>
                <w:sz w:val="18"/>
                <w:szCs w:val="18"/>
                <w:lang w:val="fr-FR"/>
              </w:rPr>
              <w:t xml:space="preserve"> on augmentation for maritime use</w:t>
            </w:r>
          </w:p>
        </w:tc>
        <w:tc>
          <w:tcPr>
            <w:tcW w:w="3804" w:type="dxa"/>
            <w:tcBorders>
              <w:top w:val="single" w:sz="6" w:space="0" w:color="auto"/>
              <w:left w:val="single" w:sz="6" w:space="0" w:color="auto"/>
              <w:bottom w:val="single" w:sz="6" w:space="0" w:color="auto"/>
              <w:right w:val="single" w:sz="6" w:space="0" w:color="auto"/>
            </w:tcBorders>
            <w:shd w:val="clear" w:color="auto" w:fill="auto"/>
            <w:vAlign w:val="center"/>
          </w:tcPr>
          <w:p w14:paraId="584DABC4" w14:textId="58D56B8C" w:rsidR="00DE6601" w:rsidRPr="00F07C6B" w:rsidRDefault="00DE6601" w:rsidP="00DE6601">
            <w:pPr>
              <w:pStyle w:val="Agenda2"/>
              <w:numPr>
                <w:ilvl w:val="0"/>
                <w:numId w:val="0"/>
              </w:numPr>
              <w:ind w:left="567" w:hanging="386"/>
              <w:rPr>
                <w:rFonts w:ascii="Calibri" w:hAnsi="Calibri" w:cs="Arial"/>
                <w:sz w:val="18"/>
                <w:szCs w:val="18"/>
              </w:rPr>
            </w:pPr>
            <w:r w:rsidRPr="00F07C6B">
              <w:rPr>
                <w:rFonts w:ascii="Calibri" w:hAnsi="Calibri" w:cs="Arial"/>
                <w:sz w:val="18"/>
                <w:szCs w:val="18"/>
              </w:rPr>
              <w:t>New Recommendation</w:t>
            </w:r>
          </w:p>
        </w:tc>
        <w:tc>
          <w:tcPr>
            <w:tcW w:w="416" w:type="dxa"/>
            <w:tcBorders>
              <w:top w:val="single" w:sz="6" w:space="0" w:color="auto"/>
              <w:left w:val="single" w:sz="6" w:space="0" w:color="auto"/>
              <w:bottom w:val="single" w:sz="6" w:space="0" w:color="auto"/>
              <w:right w:val="single" w:sz="6" w:space="0" w:color="auto"/>
            </w:tcBorders>
            <w:shd w:val="clear" w:color="auto" w:fill="auto"/>
            <w:vAlign w:val="center"/>
          </w:tcPr>
          <w:p w14:paraId="36C36A40" w14:textId="221D58D2"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3</w:t>
            </w:r>
          </w:p>
        </w:tc>
        <w:tc>
          <w:tcPr>
            <w:tcW w:w="244" w:type="dxa"/>
            <w:tcBorders>
              <w:top w:val="single" w:sz="6" w:space="0" w:color="auto"/>
              <w:left w:val="single" w:sz="6" w:space="0" w:color="auto"/>
              <w:bottom w:val="single" w:sz="6" w:space="0" w:color="auto"/>
              <w:right w:val="single" w:sz="6" w:space="0" w:color="auto"/>
            </w:tcBorders>
            <w:vAlign w:val="center"/>
          </w:tcPr>
          <w:p w14:paraId="01CFF03F" w14:textId="17FB2912" w:rsidR="00DE6601" w:rsidRPr="00A93F79" w:rsidRDefault="00CB7E6B"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21404FF2" w14:textId="19635FFF" w:rsidR="00DE6601" w:rsidRPr="00A93F79" w:rsidRDefault="00CB7E6B"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single" w:sz="6" w:space="0" w:color="auto"/>
              <w:right w:val="single" w:sz="6" w:space="0" w:color="auto"/>
            </w:tcBorders>
            <w:vAlign w:val="center"/>
          </w:tcPr>
          <w:p w14:paraId="3B47AD17" w14:textId="146685EB" w:rsidR="00DE6601" w:rsidRPr="00A93F79" w:rsidRDefault="00CB7E6B"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47C82259" w14:textId="77777777" w:rsidR="00DE6601" w:rsidRPr="00A93F79" w:rsidRDefault="00DE6601" w:rsidP="00DE6601">
            <w:pPr>
              <w:jc w:val="center"/>
              <w:rPr>
                <w:rFonts w:ascii="Calibri" w:hAnsi="Calibri" w:cs="Arial"/>
                <w:sz w:val="18"/>
                <w:szCs w:val="18"/>
              </w:rPr>
            </w:pPr>
          </w:p>
        </w:tc>
        <w:tc>
          <w:tcPr>
            <w:tcW w:w="284" w:type="dxa"/>
            <w:tcBorders>
              <w:top w:val="single" w:sz="6" w:space="0" w:color="auto"/>
              <w:left w:val="single" w:sz="6" w:space="0" w:color="auto"/>
              <w:bottom w:val="single" w:sz="6" w:space="0" w:color="auto"/>
              <w:right w:val="single" w:sz="6" w:space="0" w:color="auto"/>
            </w:tcBorders>
            <w:vAlign w:val="center"/>
          </w:tcPr>
          <w:p w14:paraId="63DA85C0" w14:textId="77777777" w:rsidR="00DE6601" w:rsidRPr="00A93F79" w:rsidRDefault="00DE6601" w:rsidP="00DE6601">
            <w:pPr>
              <w:jc w:val="center"/>
              <w:rPr>
                <w:rFonts w:ascii="Calibri" w:hAnsi="Calibri" w:cs="Arial"/>
                <w:sz w:val="18"/>
                <w:szCs w:val="18"/>
              </w:rPr>
            </w:pPr>
          </w:p>
        </w:tc>
        <w:tc>
          <w:tcPr>
            <w:tcW w:w="284" w:type="dxa"/>
            <w:tcBorders>
              <w:top w:val="single" w:sz="6" w:space="0" w:color="auto"/>
              <w:left w:val="single" w:sz="6" w:space="0" w:color="auto"/>
              <w:bottom w:val="single" w:sz="6" w:space="0" w:color="auto"/>
              <w:right w:val="single" w:sz="6" w:space="0" w:color="auto"/>
            </w:tcBorders>
            <w:vAlign w:val="center"/>
          </w:tcPr>
          <w:p w14:paraId="5149F349" w14:textId="77777777" w:rsidR="00DE6601" w:rsidRPr="00A93F79" w:rsidRDefault="00DE6601" w:rsidP="00DE6601">
            <w:pPr>
              <w:jc w:val="center"/>
              <w:rPr>
                <w:rFonts w:ascii="Calibri" w:hAnsi="Calibri" w:cs="Arial"/>
                <w:sz w:val="18"/>
                <w:szCs w:val="18"/>
              </w:rPr>
            </w:pPr>
          </w:p>
        </w:tc>
        <w:tc>
          <w:tcPr>
            <w:tcW w:w="283" w:type="dxa"/>
            <w:tcBorders>
              <w:top w:val="single" w:sz="6" w:space="0" w:color="auto"/>
              <w:left w:val="single" w:sz="6" w:space="0" w:color="auto"/>
              <w:bottom w:val="single" w:sz="6" w:space="0" w:color="auto"/>
              <w:right w:val="single" w:sz="6" w:space="0" w:color="auto"/>
            </w:tcBorders>
            <w:vAlign w:val="center"/>
          </w:tcPr>
          <w:p w14:paraId="1D071DE0" w14:textId="77777777" w:rsidR="00DE6601" w:rsidRPr="00A93F79" w:rsidRDefault="00DE6601" w:rsidP="00DE6601">
            <w:pPr>
              <w:jc w:val="center"/>
              <w:rPr>
                <w:rFonts w:ascii="Calibri" w:hAnsi="Calibri" w:cs="Arial"/>
                <w:sz w:val="18"/>
                <w:szCs w:val="18"/>
              </w:rPr>
            </w:pPr>
          </w:p>
        </w:tc>
        <w:tc>
          <w:tcPr>
            <w:tcW w:w="994" w:type="dxa"/>
            <w:tcBorders>
              <w:top w:val="single" w:sz="6" w:space="0" w:color="auto"/>
              <w:left w:val="single" w:sz="6" w:space="0" w:color="auto"/>
              <w:bottom w:val="single" w:sz="6" w:space="0" w:color="auto"/>
              <w:right w:val="single" w:sz="6" w:space="0" w:color="auto"/>
            </w:tcBorders>
            <w:shd w:val="clear" w:color="auto" w:fill="00CC00"/>
            <w:vAlign w:val="center"/>
          </w:tcPr>
          <w:p w14:paraId="3511D27F" w14:textId="3725F7AA" w:rsidR="00DE6601" w:rsidRPr="00A93F79" w:rsidRDefault="00DE6601" w:rsidP="00DE6601">
            <w:pPr>
              <w:ind w:left="85"/>
              <w:rPr>
                <w:rFonts w:ascii="Calibri" w:hAnsi="Calibri" w:cs="Arial"/>
                <w:sz w:val="18"/>
                <w:szCs w:val="18"/>
                <w:lang w:eastAsia="ja-JP"/>
              </w:rPr>
            </w:pPr>
            <w:r>
              <w:rPr>
                <w:rFonts w:ascii="Calibri" w:hAnsi="Calibri" w:cs="Arial"/>
                <w:sz w:val="18"/>
                <w:szCs w:val="18"/>
                <w:lang w:eastAsia="ja-JP"/>
              </w:rPr>
              <w:t>Etienne L</w:t>
            </w:r>
          </w:p>
        </w:tc>
      </w:tr>
      <w:tr w:rsidR="00DE6601" w:rsidRPr="00A93F79" w14:paraId="22789B87" w14:textId="77777777" w:rsidTr="007619DE">
        <w:trPr>
          <w:gridAfter w:val="2"/>
          <w:wAfter w:w="10100" w:type="dxa"/>
        </w:trPr>
        <w:tc>
          <w:tcPr>
            <w:tcW w:w="2894" w:type="dxa"/>
            <w:vMerge/>
            <w:tcBorders>
              <w:left w:val="single" w:sz="6" w:space="0" w:color="auto"/>
              <w:right w:val="single" w:sz="6" w:space="0" w:color="auto"/>
            </w:tcBorders>
            <w:vAlign w:val="center"/>
          </w:tcPr>
          <w:p w14:paraId="64348B76" w14:textId="77777777" w:rsidR="00DE6601" w:rsidRPr="00A93F79" w:rsidRDefault="00DE6601" w:rsidP="00DE6601">
            <w:pPr>
              <w:pStyle w:val="Agenda2"/>
              <w:tabs>
                <w:tab w:val="clear" w:pos="1418"/>
                <w:tab w:val="num" w:pos="459"/>
              </w:tabs>
              <w:ind w:left="459" w:hanging="459"/>
              <w:rPr>
                <w:rFonts w:ascii="Calibri" w:hAnsi="Calibri"/>
                <w:sz w:val="18"/>
                <w:szCs w:val="18"/>
              </w:rPr>
            </w:pP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4ED70DDA" w14:textId="255A53B4" w:rsidR="00DE6601" w:rsidRPr="00FF45E2" w:rsidRDefault="00DE6601" w:rsidP="00DE6601">
            <w:pPr>
              <w:pStyle w:val="Agenda2"/>
              <w:numPr>
                <w:ilvl w:val="2"/>
                <w:numId w:val="1"/>
              </w:numPr>
              <w:ind w:left="606"/>
              <w:rPr>
                <w:rFonts w:ascii="Calibri" w:hAnsi="Calibri" w:cs="Arial"/>
                <w:sz w:val="18"/>
                <w:szCs w:val="18"/>
              </w:rPr>
            </w:pPr>
            <w:r>
              <w:rPr>
                <w:rFonts w:ascii="Calibri" w:hAnsi="Calibri" w:cs="Arial"/>
                <w:sz w:val="18"/>
                <w:szCs w:val="18"/>
              </w:rPr>
              <w:t>Provide guidance, strategy and advice on potential new uses of marine beacon DGNSS infrastructure</w:t>
            </w:r>
          </w:p>
        </w:tc>
        <w:tc>
          <w:tcPr>
            <w:tcW w:w="3804" w:type="dxa"/>
            <w:tcBorders>
              <w:top w:val="single" w:sz="6" w:space="0" w:color="auto"/>
              <w:left w:val="single" w:sz="6" w:space="0" w:color="auto"/>
              <w:bottom w:val="single" w:sz="6" w:space="0" w:color="auto"/>
              <w:right w:val="single" w:sz="6" w:space="0" w:color="auto"/>
            </w:tcBorders>
            <w:shd w:val="clear" w:color="auto" w:fill="auto"/>
            <w:vAlign w:val="center"/>
          </w:tcPr>
          <w:p w14:paraId="4DA4EE0F" w14:textId="77777777" w:rsidR="00DE6601" w:rsidRDefault="00DE6601" w:rsidP="00DE6601">
            <w:pPr>
              <w:pStyle w:val="Agenda2"/>
              <w:numPr>
                <w:ilvl w:val="0"/>
                <w:numId w:val="0"/>
              </w:numPr>
              <w:ind w:left="181"/>
              <w:rPr>
                <w:rFonts w:ascii="Calibri" w:hAnsi="Calibri" w:cs="Arial"/>
                <w:sz w:val="18"/>
                <w:szCs w:val="18"/>
              </w:rPr>
            </w:pPr>
            <w:r>
              <w:rPr>
                <w:rFonts w:ascii="Calibri" w:hAnsi="Calibri" w:cs="Arial"/>
                <w:sz w:val="18"/>
                <w:szCs w:val="18"/>
              </w:rPr>
              <w:t>Guidance on future and other potential uses, frequency re-use etc</w:t>
            </w:r>
          </w:p>
          <w:p w14:paraId="2B3B31D3" w14:textId="1549DCB6" w:rsidR="00DE6601" w:rsidRPr="00F07C6B" w:rsidRDefault="00DE6601" w:rsidP="00DE6601">
            <w:pPr>
              <w:pStyle w:val="Agenda2"/>
              <w:numPr>
                <w:ilvl w:val="0"/>
                <w:numId w:val="0"/>
              </w:numPr>
              <w:ind w:left="567" w:hanging="386"/>
              <w:rPr>
                <w:rFonts w:ascii="Calibri" w:hAnsi="Calibri" w:cs="Arial"/>
                <w:sz w:val="18"/>
                <w:szCs w:val="18"/>
              </w:rPr>
            </w:pPr>
          </w:p>
        </w:tc>
        <w:tc>
          <w:tcPr>
            <w:tcW w:w="416" w:type="dxa"/>
            <w:tcBorders>
              <w:top w:val="single" w:sz="6" w:space="0" w:color="auto"/>
              <w:left w:val="single" w:sz="6" w:space="0" w:color="auto"/>
              <w:bottom w:val="single" w:sz="6" w:space="0" w:color="auto"/>
              <w:right w:val="single" w:sz="6" w:space="0" w:color="auto"/>
            </w:tcBorders>
            <w:shd w:val="clear" w:color="auto" w:fill="auto"/>
            <w:vAlign w:val="center"/>
          </w:tcPr>
          <w:p w14:paraId="18F32606" w14:textId="7B4AC6DC" w:rsidR="00DE6601" w:rsidRDefault="00DE6601" w:rsidP="00DE6601">
            <w:pPr>
              <w:pStyle w:val="Agenda2"/>
              <w:numPr>
                <w:ilvl w:val="0"/>
                <w:numId w:val="0"/>
              </w:numPr>
              <w:jc w:val="center"/>
              <w:rPr>
                <w:rFonts w:ascii="Calibri" w:hAnsi="Calibri"/>
                <w:sz w:val="18"/>
                <w:szCs w:val="18"/>
              </w:rPr>
            </w:pPr>
            <w:r>
              <w:rPr>
                <w:rFonts w:ascii="Calibri" w:hAnsi="Calibri"/>
                <w:sz w:val="18"/>
                <w:szCs w:val="18"/>
              </w:rPr>
              <w:t>3</w:t>
            </w:r>
          </w:p>
        </w:tc>
        <w:tc>
          <w:tcPr>
            <w:tcW w:w="244" w:type="dxa"/>
            <w:tcBorders>
              <w:top w:val="single" w:sz="6" w:space="0" w:color="auto"/>
              <w:left w:val="single" w:sz="6" w:space="0" w:color="auto"/>
              <w:bottom w:val="single" w:sz="6" w:space="0" w:color="auto"/>
              <w:right w:val="single" w:sz="6" w:space="0" w:color="auto"/>
            </w:tcBorders>
            <w:vAlign w:val="center"/>
          </w:tcPr>
          <w:p w14:paraId="43067AC3" w14:textId="77777777" w:rsidR="00DE6601" w:rsidRPr="00A93F79" w:rsidRDefault="00DE6601" w:rsidP="00DE6601">
            <w:pPr>
              <w:jc w:val="center"/>
              <w:rPr>
                <w:rFonts w:ascii="Calibri" w:hAnsi="Calibri" w:cs="Arial"/>
                <w:sz w:val="18"/>
                <w:szCs w:val="18"/>
              </w:rPr>
            </w:pPr>
          </w:p>
        </w:tc>
        <w:tc>
          <w:tcPr>
            <w:tcW w:w="284" w:type="dxa"/>
            <w:tcBorders>
              <w:top w:val="single" w:sz="6" w:space="0" w:color="auto"/>
              <w:left w:val="single" w:sz="6" w:space="0" w:color="auto"/>
              <w:bottom w:val="single" w:sz="6" w:space="0" w:color="auto"/>
              <w:right w:val="single" w:sz="6" w:space="0" w:color="auto"/>
            </w:tcBorders>
            <w:vAlign w:val="center"/>
          </w:tcPr>
          <w:p w14:paraId="6AA068B9" w14:textId="0FF59913" w:rsidR="00DE6601" w:rsidRPr="00A93F79" w:rsidRDefault="00DC341E" w:rsidP="00DE6601">
            <w:pPr>
              <w:jc w:val="center"/>
              <w:rPr>
                <w:rFonts w:ascii="Calibri" w:hAnsi="Calibri" w:cs="Arial"/>
                <w:sz w:val="18"/>
                <w:szCs w:val="18"/>
              </w:rPr>
            </w:pPr>
            <w:bookmarkStart w:id="66" w:name="_Hlk4053717"/>
            <w:r>
              <w:rPr>
                <w:rFonts w:ascii="Calibri" w:hAnsi="Calibri" w:cs="Arial"/>
                <w:sz w:val="18"/>
                <w:szCs w:val="18"/>
              </w:rPr>
              <w:t>+</w:t>
            </w:r>
            <w:bookmarkEnd w:id="66"/>
          </w:p>
        </w:tc>
        <w:tc>
          <w:tcPr>
            <w:tcW w:w="283" w:type="dxa"/>
            <w:tcBorders>
              <w:top w:val="single" w:sz="6" w:space="0" w:color="auto"/>
              <w:left w:val="single" w:sz="6" w:space="0" w:color="auto"/>
              <w:bottom w:val="single" w:sz="6" w:space="0" w:color="auto"/>
              <w:right w:val="single" w:sz="6" w:space="0" w:color="auto"/>
            </w:tcBorders>
            <w:vAlign w:val="center"/>
          </w:tcPr>
          <w:p w14:paraId="26DE71E7" w14:textId="5BFE31C9" w:rsidR="00DE6601" w:rsidRPr="00A93F79" w:rsidRDefault="00DC341E"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3EC46596" w14:textId="41C8DB97" w:rsidR="00DE6601" w:rsidRPr="00A93F79" w:rsidRDefault="00DC341E"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0F7A0DF4" w14:textId="77777777" w:rsidR="00DE6601" w:rsidRPr="00A93F79" w:rsidRDefault="00DE6601" w:rsidP="00DE6601">
            <w:pPr>
              <w:jc w:val="center"/>
              <w:rPr>
                <w:rFonts w:ascii="Calibri" w:hAnsi="Calibri" w:cs="Arial"/>
                <w:sz w:val="18"/>
                <w:szCs w:val="18"/>
              </w:rPr>
            </w:pPr>
          </w:p>
        </w:tc>
        <w:tc>
          <w:tcPr>
            <w:tcW w:w="284" w:type="dxa"/>
            <w:tcBorders>
              <w:top w:val="single" w:sz="6" w:space="0" w:color="auto"/>
              <w:left w:val="single" w:sz="6" w:space="0" w:color="auto"/>
              <w:bottom w:val="single" w:sz="6" w:space="0" w:color="auto"/>
              <w:right w:val="single" w:sz="6" w:space="0" w:color="auto"/>
            </w:tcBorders>
            <w:vAlign w:val="center"/>
          </w:tcPr>
          <w:p w14:paraId="5875F0AD" w14:textId="77777777" w:rsidR="00DE6601" w:rsidRPr="00A93F79" w:rsidRDefault="00DE6601" w:rsidP="00DE6601">
            <w:pPr>
              <w:jc w:val="center"/>
              <w:rPr>
                <w:rFonts w:ascii="Calibri" w:hAnsi="Calibri" w:cs="Arial"/>
                <w:sz w:val="18"/>
                <w:szCs w:val="18"/>
              </w:rPr>
            </w:pPr>
          </w:p>
        </w:tc>
        <w:tc>
          <w:tcPr>
            <w:tcW w:w="283" w:type="dxa"/>
            <w:tcBorders>
              <w:top w:val="single" w:sz="6" w:space="0" w:color="auto"/>
              <w:left w:val="single" w:sz="6" w:space="0" w:color="auto"/>
              <w:bottom w:val="single" w:sz="6" w:space="0" w:color="auto"/>
              <w:right w:val="single" w:sz="6" w:space="0" w:color="auto"/>
            </w:tcBorders>
            <w:vAlign w:val="center"/>
          </w:tcPr>
          <w:p w14:paraId="3F9F0F0A" w14:textId="77777777" w:rsidR="00DE6601" w:rsidRPr="00A93F79" w:rsidRDefault="00DE6601" w:rsidP="00DE6601">
            <w:pPr>
              <w:jc w:val="center"/>
              <w:rPr>
                <w:rFonts w:ascii="Calibri" w:hAnsi="Calibri" w:cs="Arial"/>
                <w:sz w:val="18"/>
                <w:szCs w:val="18"/>
              </w:rPr>
            </w:pPr>
          </w:p>
        </w:tc>
        <w:tc>
          <w:tcPr>
            <w:tcW w:w="994" w:type="dxa"/>
            <w:tcBorders>
              <w:top w:val="single" w:sz="6" w:space="0" w:color="auto"/>
              <w:left w:val="single" w:sz="6" w:space="0" w:color="auto"/>
              <w:bottom w:val="single" w:sz="6" w:space="0" w:color="auto"/>
              <w:right w:val="single" w:sz="6" w:space="0" w:color="auto"/>
            </w:tcBorders>
            <w:shd w:val="clear" w:color="auto" w:fill="00CC00"/>
            <w:vAlign w:val="center"/>
          </w:tcPr>
          <w:p w14:paraId="5410C594" w14:textId="469AFBB7" w:rsidR="00DE6601" w:rsidRPr="00A93F79" w:rsidRDefault="00DE6601" w:rsidP="00DE6601">
            <w:pPr>
              <w:ind w:left="85"/>
              <w:rPr>
                <w:rFonts w:ascii="Calibri" w:hAnsi="Calibri" w:cs="Arial"/>
                <w:sz w:val="18"/>
                <w:szCs w:val="18"/>
                <w:lang w:eastAsia="ja-JP"/>
              </w:rPr>
            </w:pPr>
            <w:r>
              <w:rPr>
                <w:rFonts w:ascii="Calibri" w:hAnsi="Calibri" w:cs="Arial"/>
                <w:sz w:val="18"/>
                <w:szCs w:val="18"/>
                <w:lang w:eastAsia="ja-JP"/>
              </w:rPr>
              <w:t>Mike P</w:t>
            </w:r>
          </w:p>
        </w:tc>
      </w:tr>
      <w:tr w:rsidR="00DE6601" w:rsidRPr="00A93F79" w14:paraId="5C3EB8DD" w14:textId="77777777" w:rsidTr="007619DE">
        <w:trPr>
          <w:gridAfter w:val="2"/>
          <w:wAfter w:w="10100" w:type="dxa"/>
        </w:trPr>
        <w:tc>
          <w:tcPr>
            <w:tcW w:w="2894" w:type="dxa"/>
            <w:vMerge/>
            <w:tcBorders>
              <w:left w:val="single" w:sz="6" w:space="0" w:color="auto"/>
              <w:bottom w:val="single" w:sz="6" w:space="0" w:color="auto"/>
              <w:right w:val="single" w:sz="6" w:space="0" w:color="auto"/>
            </w:tcBorders>
            <w:vAlign w:val="center"/>
          </w:tcPr>
          <w:p w14:paraId="2C9C483D" w14:textId="77777777" w:rsidR="00DE6601" w:rsidRPr="00A93F79" w:rsidRDefault="00DE6601" w:rsidP="00DE6601">
            <w:pPr>
              <w:pStyle w:val="Agenda2"/>
              <w:tabs>
                <w:tab w:val="clear" w:pos="1418"/>
                <w:tab w:val="num" w:pos="459"/>
              </w:tabs>
              <w:ind w:left="459" w:hanging="459"/>
              <w:rPr>
                <w:rFonts w:ascii="Calibri" w:hAnsi="Calibri"/>
                <w:sz w:val="18"/>
                <w:szCs w:val="18"/>
              </w:rPr>
            </w:pP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028C22EE" w14:textId="4429B8F4" w:rsidR="00DE6601" w:rsidRDefault="00DE6601" w:rsidP="00DE6601">
            <w:pPr>
              <w:pStyle w:val="Agenda2"/>
              <w:numPr>
                <w:ilvl w:val="2"/>
                <w:numId w:val="1"/>
              </w:numPr>
              <w:ind w:left="606"/>
              <w:rPr>
                <w:rFonts w:ascii="Calibri" w:hAnsi="Calibri" w:cs="Arial"/>
                <w:sz w:val="18"/>
                <w:szCs w:val="18"/>
              </w:rPr>
            </w:pPr>
            <w:r>
              <w:rPr>
                <w:rFonts w:ascii="Calibri" w:hAnsi="Calibri" w:cs="Arial"/>
                <w:sz w:val="18"/>
                <w:szCs w:val="18"/>
              </w:rPr>
              <w:t>High accuracy systems</w:t>
            </w:r>
          </w:p>
        </w:tc>
        <w:tc>
          <w:tcPr>
            <w:tcW w:w="3804" w:type="dxa"/>
            <w:tcBorders>
              <w:top w:val="single" w:sz="6" w:space="0" w:color="auto"/>
              <w:left w:val="single" w:sz="6" w:space="0" w:color="auto"/>
              <w:bottom w:val="single" w:sz="6" w:space="0" w:color="auto"/>
              <w:right w:val="single" w:sz="6" w:space="0" w:color="auto"/>
            </w:tcBorders>
            <w:shd w:val="clear" w:color="auto" w:fill="auto"/>
            <w:vAlign w:val="center"/>
          </w:tcPr>
          <w:p w14:paraId="5524C4F9" w14:textId="0FA94A20" w:rsidR="00DE6601" w:rsidRDefault="00DE6601" w:rsidP="00DE6601">
            <w:pPr>
              <w:pStyle w:val="Agenda2"/>
              <w:numPr>
                <w:ilvl w:val="0"/>
                <w:numId w:val="0"/>
              </w:numPr>
              <w:ind w:left="181"/>
              <w:rPr>
                <w:rFonts w:ascii="Calibri" w:hAnsi="Calibri" w:cs="Arial"/>
                <w:sz w:val="18"/>
                <w:szCs w:val="18"/>
              </w:rPr>
            </w:pPr>
            <w:r>
              <w:rPr>
                <w:rFonts w:ascii="Calibri" w:hAnsi="Calibri" w:cs="Arial"/>
                <w:sz w:val="18"/>
                <w:szCs w:val="18"/>
              </w:rPr>
              <w:t>Guidance on available systems and how they can be used.</w:t>
            </w:r>
          </w:p>
        </w:tc>
        <w:tc>
          <w:tcPr>
            <w:tcW w:w="416" w:type="dxa"/>
            <w:tcBorders>
              <w:top w:val="single" w:sz="6" w:space="0" w:color="auto"/>
              <w:left w:val="single" w:sz="6" w:space="0" w:color="auto"/>
              <w:bottom w:val="single" w:sz="6" w:space="0" w:color="auto"/>
              <w:right w:val="single" w:sz="6" w:space="0" w:color="auto"/>
            </w:tcBorders>
            <w:shd w:val="clear" w:color="auto" w:fill="auto"/>
            <w:vAlign w:val="center"/>
          </w:tcPr>
          <w:p w14:paraId="7EA56D5B" w14:textId="6C8D6D29" w:rsidR="00DE6601" w:rsidRDefault="00DE6601" w:rsidP="00DE6601">
            <w:pPr>
              <w:pStyle w:val="Agenda2"/>
              <w:numPr>
                <w:ilvl w:val="0"/>
                <w:numId w:val="0"/>
              </w:numPr>
              <w:jc w:val="center"/>
              <w:rPr>
                <w:rFonts w:ascii="Calibri" w:hAnsi="Calibri"/>
                <w:sz w:val="18"/>
                <w:szCs w:val="18"/>
              </w:rPr>
            </w:pPr>
            <w:r>
              <w:rPr>
                <w:rFonts w:ascii="Calibri" w:hAnsi="Calibri"/>
                <w:sz w:val="18"/>
                <w:szCs w:val="18"/>
              </w:rPr>
              <w:t>3</w:t>
            </w:r>
          </w:p>
        </w:tc>
        <w:tc>
          <w:tcPr>
            <w:tcW w:w="244" w:type="dxa"/>
            <w:tcBorders>
              <w:top w:val="single" w:sz="6" w:space="0" w:color="auto"/>
              <w:left w:val="single" w:sz="6" w:space="0" w:color="auto"/>
              <w:bottom w:val="single" w:sz="6" w:space="0" w:color="auto"/>
              <w:right w:val="single" w:sz="6" w:space="0" w:color="auto"/>
            </w:tcBorders>
            <w:vAlign w:val="center"/>
          </w:tcPr>
          <w:p w14:paraId="2B61384B" w14:textId="77777777" w:rsidR="00DE6601" w:rsidRPr="00A93F79" w:rsidRDefault="00DE6601" w:rsidP="00DE6601">
            <w:pPr>
              <w:jc w:val="center"/>
              <w:rPr>
                <w:rFonts w:ascii="Calibri" w:hAnsi="Calibri" w:cs="Arial"/>
                <w:sz w:val="18"/>
                <w:szCs w:val="18"/>
              </w:rPr>
            </w:pPr>
          </w:p>
        </w:tc>
        <w:tc>
          <w:tcPr>
            <w:tcW w:w="284" w:type="dxa"/>
            <w:tcBorders>
              <w:top w:val="single" w:sz="6" w:space="0" w:color="auto"/>
              <w:left w:val="single" w:sz="6" w:space="0" w:color="auto"/>
              <w:bottom w:val="single" w:sz="6" w:space="0" w:color="auto"/>
              <w:right w:val="single" w:sz="6" w:space="0" w:color="auto"/>
            </w:tcBorders>
            <w:vAlign w:val="center"/>
          </w:tcPr>
          <w:p w14:paraId="4BB94F04" w14:textId="3A2FEABA" w:rsidR="00DE6601" w:rsidRPr="00A93F79" w:rsidRDefault="00DC341E" w:rsidP="00DE6601">
            <w:pPr>
              <w:jc w:val="center"/>
              <w:rPr>
                <w:rFonts w:ascii="Calibri" w:hAnsi="Calibri" w:cs="Arial"/>
                <w:sz w:val="18"/>
                <w:szCs w:val="18"/>
              </w:rPr>
            </w:pPr>
            <w:del w:id="67" w:author="M. Hoppe" w:date="2019-03-21T09:42:00Z">
              <w:r w:rsidDel="00657A63">
                <w:rPr>
                  <w:rFonts w:ascii="Calibri" w:hAnsi="Calibri" w:cs="Arial"/>
                  <w:sz w:val="18"/>
                  <w:szCs w:val="18"/>
                </w:rPr>
                <w:delText>+</w:delText>
              </w:r>
            </w:del>
          </w:p>
        </w:tc>
        <w:tc>
          <w:tcPr>
            <w:tcW w:w="283" w:type="dxa"/>
            <w:tcBorders>
              <w:top w:val="single" w:sz="6" w:space="0" w:color="auto"/>
              <w:left w:val="single" w:sz="6" w:space="0" w:color="auto"/>
              <w:bottom w:val="single" w:sz="6" w:space="0" w:color="auto"/>
              <w:right w:val="single" w:sz="6" w:space="0" w:color="auto"/>
            </w:tcBorders>
            <w:vAlign w:val="center"/>
          </w:tcPr>
          <w:p w14:paraId="1F192805" w14:textId="3CB180D5" w:rsidR="00DE6601" w:rsidRPr="00A93F79" w:rsidRDefault="00DC341E"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2320F9F2" w14:textId="00A84DEA" w:rsidR="00DE6601" w:rsidRPr="00A93F79" w:rsidRDefault="00DC341E"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4321803F" w14:textId="53C1B803" w:rsidR="00DE6601" w:rsidRPr="00A93F79" w:rsidRDefault="00DC341E"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7741C7BA" w14:textId="49BD3929" w:rsidR="00DE6601" w:rsidRPr="00A93F79" w:rsidRDefault="00DC341E"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single" w:sz="6" w:space="0" w:color="auto"/>
              <w:right w:val="single" w:sz="6" w:space="0" w:color="auto"/>
            </w:tcBorders>
            <w:vAlign w:val="center"/>
          </w:tcPr>
          <w:p w14:paraId="3198186B" w14:textId="3D454E9F" w:rsidR="00DE6601" w:rsidRPr="00A93F79" w:rsidRDefault="00657A63" w:rsidP="00DE6601">
            <w:pPr>
              <w:jc w:val="center"/>
              <w:rPr>
                <w:rFonts w:ascii="Calibri" w:hAnsi="Calibri" w:cs="Arial"/>
                <w:sz w:val="18"/>
                <w:szCs w:val="18"/>
              </w:rPr>
            </w:pPr>
            <w:ins w:id="68" w:author="M. Hoppe" w:date="2019-03-21T09:42:00Z">
              <w:r>
                <w:rPr>
                  <w:rFonts w:ascii="Calibri" w:hAnsi="Calibri" w:cs="Arial"/>
                  <w:sz w:val="18"/>
                  <w:szCs w:val="18"/>
                </w:rPr>
                <w:t>+</w:t>
              </w:r>
            </w:ins>
          </w:p>
        </w:tc>
        <w:tc>
          <w:tcPr>
            <w:tcW w:w="994" w:type="dxa"/>
            <w:tcBorders>
              <w:top w:val="single" w:sz="6" w:space="0" w:color="auto"/>
              <w:left w:val="single" w:sz="6" w:space="0" w:color="auto"/>
              <w:bottom w:val="single" w:sz="6" w:space="0" w:color="auto"/>
              <w:right w:val="single" w:sz="6" w:space="0" w:color="auto"/>
            </w:tcBorders>
            <w:shd w:val="clear" w:color="auto" w:fill="00CC00"/>
            <w:vAlign w:val="center"/>
          </w:tcPr>
          <w:p w14:paraId="32ED7F70" w14:textId="42B775D8" w:rsidR="00DE6601" w:rsidRPr="00A93F79" w:rsidRDefault="00DE6601" w:rsidP="00DE6601">
            <w:pPr>
              <w:ind w:left="85"/>
              <w:rPr>
                <w:rFonts w:ascii="Calibri" w:hAnsi="Calibri" w:cs="Arial"/>
                <w:sz w:val="18"/>
                <w:szCs w:val="18"/>
                <w:lang w:eastAsia="ja-JP"/>
              </w:rPr>
            </w:pPr>
            <w:r>
              <w:rPr>
                <w:rFonts w:ascii="Calibri" w:hAnsi="Calibri" w:cs="Arial"/>
                <w:sz w:val="18"/>
                <w:szCs w:val="18"/>
                <w:lang w:eastAsia="ja-JP"/>
              </w:rPr>
              <w:t xml:space="preserve">Marek </w:t>
            </w:r>
          </w:p>
        </w:tc>
      </w:tr>
      <w:tr w:rsidR="00DE6601" w:rsidRPr="00A93F79" w14:paraId="126D024A" w14:textId="77777777" w:rsidTr="007619DE">
        <w:trPr>
          <w:gridAfter w:val="2"/>
          <w:wAfter w:w="10100" w:type="dxa"/>
        </w:trPr>
        <w:tc>
          <w:tcPr>
            <w:tcW w:w="2894" w:type="dxa"/>
            <w:vMerge w:val="restart"/>
            <w:tcBorders>
              <w:top w:val="single" w:sz="6" w:space="0" w:color="auto"/>
              <w:left w:val="single" w:sz="6" w:space="0" w:color="auto"/>
              <w:bottom w:val="single" w:sz="6" w:space="0" w:color="auto"/>
              <w:right w:val="single" w:sz="6" w:space="0" w:color="auto"/>
            </w:tcBorders>
            <w:vAlign w:val="center"/>
          </w:tcPr>
          <w:p w14:paraId="327CC443" w14:textId="77777777" w:rsidR="00DE6601" w:rsidRPr="00A93F79" w:rsidRDefault="00DE6601" w:rsidP="00DE6601">
            <w:pPr>
              <w:pStyle w:val="Agenda2"/>
              <w:tabs>
                <w:tab w:val="clear" w:pos="1418"/>
                <w:tab w:val="num" w:pos="459"/>
              </w:tabs>
              <w:ind w:left="459" w:hanging="459"/>
              <w:rPr>
                <w:rFonts w:ascii="Calibri" w:hAnsi="Calibri"/>
                <w:sz w:val="18"/>
                <w:szCs w:val="18"/>
              </w:rPr>
            </w:pPr>
            <w:r w:rsidRPr="0092702F">
              <w:rPr>
                <w:rFonts w:ascii="Calibri" w:hAnsi="Calibri"/>
                <w:sz w:val="18"/>
                <w:szCs w:val="18"/>
              </w:rPr>
              <w:t>Document updates</w:t>
            </w: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7781FD6D" w14:textId="77777777" w:rsidR="00DE6601" w:rsidRPr="00FF45E2" w:rsidRDefault="00DE6601" w:rsidP="00DE6601">
            <w:pPr>
              <w:pStyle w:val="Agenda2"/>
              <w:numPr>
                <w:ilvl w:val="2"/>
                <w:numId w:val="1"/>
              </w:numPr>
              <w:ind w:left="606"/>
              <w:rPr>
                <w:rFonts w:ascii="Calibri" w:hAnsi="Calibri" w:cs="Arial"/>
                <w:sz w:val="18"/>
                <w:szCs w:val="18"/>
              </w:rPr>
            </w:pPr>
            <w:r w:rsidRPr="00FF45E2">
              <w:rPr>
                <w:rFonts w:ascii="Calibri" w:hAnsi="Calibri" w:cs="Arial"/>
                <w:sz w:val="18"/>
                <w:szCs w:val="18"/>
              </w:rPr>
              <w:t>Review and update current documentation under the p</w:t>
            </w:r>
            <w:r>
              <w:rPr>
                <w:rFonts w:ascii="Calibri" w:hAnsi="Calibri" w:cs="Arial"/>
                <w:sz w:val="18"/>
                <w:szCs w:val="18"/>
              </w:rPr>
              <w:t>re</w:t>
            </w:r>
            <w:r w:rsidRPr="00FF45E2">
              <w:rPr>
                <w:rFonts w:ascii="Calibri" w:hAnsi="Calibri" w:cs="Arial"/>
                <w:sz w:val="18"/>
                <w:szCs w:val="18"/>
              </w:rPr>
              <w:t>view of PNT WG</w:t>
            </w:r>
          </w:p>
        </w:tc>
        <w:tc>
          <w:tcPr>
            <w:tcW w:w="3804" w:type="dxa"/>
            <w:tcBorders>
              <w:top w:val="single" w:sz="6" w:space="0" w:color="auto"/>
              <w:left w:val="single" w:sz="6" w:space="0" w:color="auto"/>
              <w:bottom w:val="single" w:sz="6" w:space="0" w:color="auto"/>
              <w:right w:val="single" w:sz="6" w:space="0" w:color="auto"/>
            </w:tcBorders>
            <w:shd w:val="clear" w:color="auto" w:fill="auto"/>
            <w:vAlign w:val="center"/>
          </w:tcPr>
          <w:p w14:paraId="50E43C8D" w14:textId="77777777" w:rsidR="00DE6601" w:rsidRPr="00F07C6B" w:rsidRDefault="00DE6601" w:rsidP="00DE6601">
            <w:pPr>
              <w:pStyle w:val="Agenda2"/>
              <w:numPr>
                <w:ilvl w:val="0"/>
                <w:numId w:val="0"/>
              </w:numPr>
              <w:ind w:left="567" w:hanging="386"/>
              <w:rPr>
                <w:rFonts w:ascii="Calibri" w:hAnsi="Calibri" w:cs="Arial"/>
                <w:sz w:val="18"/>
                <w:szCs w:val="18"/>
              </w:rPr>
            </w:pPr>
            <w:r w:rsidRPr="00F07C6B">
              <w:rPr>
                <w:rFonts w:ascii="Calibri" w:hAnsi="Calibri" w:cs="Arial"/>
                <w:sz w:val="18"/>
                <w:szCs w:val="18"/>
              </w:rPr>
              <w:t>Revised Recommendations and Guidelines</w:t>
            </w:r>
          </w:p>
        </w:tc>
        <w:tc>
          <w:tcPr>
            <w:tcW w:w="416" w:type="dxa"/>
            <w:tcBorders>
              <w:top w:val="single" w:sz="6" w:space="0" w:color="auto"/>
              <w:left w:val="single" w:sz="6" w:space="0" w:color="auto"/>
              <w:bottom w:val="single" w:sz="6" w:space="0" w:color="auto"/>
              <w:right w:val="single" w:sz="6" w:space="0" w:color="auto"/>
            </w:tcBorders>
            <w:shd w:val="clear" w:color="auto" w:fill="auto"/>
            <w:vAlign w:val="center"/>
          </w:tcPr>
          <w:p w14:paraId="5EF3D419" w14:textId="77777777"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3</w:t>
            </w:r>
          </w:p>
        </w:tc>
        <w:tc>
          <w:tcPr>
            <w:tcW w:w="244" w:type="dxa"/>
            <w:tcBorders>
              <w:top w:val="single" w:sz="6" w:space="0" w:color="auto"/>
              <w:left w:val="single" w:sz="6" w:space="0" w:color="auto"/>
              <w:bottom w:val="single" w:sz="6" w:space="0" w:color="auto"/>
              <w:right w:val="single" w:sz="6" w:space="0" w:color="auto"/>
            </w:tcBorders>
            <w:vAlign w:val="center"/>
          </w:tcPr>
          <w:p w14:paraId="4B1CABFB" w14:textId="33682747" w:rsidR="00DE6601" w:rsidRPr="00A93F79" w:rsidRDefault="00DC341E"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25FEA16A" w14:textId="3DB7AA81" w:rsidR="00DE6601" w:rsidRPr="00A93F79" w:rsidRDefault="00DC341E"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single" w:sz="6" w:space="0" w:color="auto"/>
              <w:right w:val="single" w:sz="6" w:space="0" w:color="auto"/>
            </w:tcBorders>
            <w:vAlign w:val="center"/>
          </w:tcPr>
          <w:p w14:paraId="34832232" w14:textId="4A14FD4A" w:rsidR="00DE6601" w:rsidRPr="00A93F79" w:rsidRDefault="00DC341E"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25C3A4F8" w14:textId="2245E556" w:rsidR="00DE6601" w:rsidRPr="00A93F79" w:rsidRDefault="00DC341E"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5D9C7889" w14:textId="6E7BEBD5" w:rsidR="00DE6601" w:rsidRPr="00A93F79" w:rsidRDefault="00DC341E"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56C913AF" w14:textId="2313312F" w:rsidR="00DE6601" w:rsidRPr="00A93F79" w:rsidRDefault="00DC341E"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single" w:sz="6" w:space="0" w:color="auto"/>
              <w:right w:val="single" w:sz="6" w:space="0" w:color="auto"/>
            </w:tcBorders>
            <w:vAlign w:val="center"/>
          </w:tcPr>
          <w:p w14:paraId="7B04FA56" w14:textId="325293A5" w:rsidR="00DE6601" w:rsidRPr="00A93F79" w:rsidRDefault="00DC341E" w:rsidP="00DE6601">
            <w:pPr>
              <w:jc w:val="center"/>
              <w:rPr>
                <w:rFonts w:ascii="Calibri" w:hAnsi="Calibri" w:cs="Arial"/>
                <w:sz w:val="18"/>
                <w:szCs w:val="18"/>
              </w:rPr>
            </w:pPr>
            <w:r>
              <w:rPr>
                <w:rFonts w:ascii="Calibri" w:hAnsi="Calibri" w:cs="Arial"/>
                <w:sz w:val="18"/>
                <w:szCs w:val="18"/>
              </w:rPr>
              <w:t>+</w:t>
            </w:r>
          </w:p>
        </w:tc>
        <w:tc>
          <w:tcPr>
            <w:tcW w:w="994" w:type="dxa"/>
            <w:tcBorders>
              <w:top w:val="single" w:sz="6" w:space="0" w:color="auto"/>
              <w:left w:val="single" w:sz="6" w:space="0" w:color="auto"/>
              <w:bottom w:val="single" w:sz="6" w:space="0" w:color="auto"/>
              <w:right w:val="single" w:sz="6" w:space="0" w:color="auto"/>
            </w:tcBorders>
            <w:shd w:val="clear" w:color="auto" w:fill="00CC00"/>
            <w:vAlign w:val="center"/>
          </w:tcPr>
          <w:p w14:paraId="0904A650" w14:textId="77777777" w:rsidR="00DE6601" w:rsidRPr="00A93F79" w:rsidRDefault="00DE6601" w:rsidP="00DE6601">
            <w:pPr>
              <w:ind w:left="85"/>
              <w:rPr>
                <w:rFonts w:ascii="Calibri" w:hAnsi="Calibri" w:cs="Arial"/>
                <w:sz w:val="18"/>
                <w:szCs w:val="18"/>
                <w:lang w:eastAsia="ja-JP"/>
              </w:rPr>
            </w:pPr>
          </w:p>
        </w:tc>
      </w:tr>
      <w:tr w:rsidR="00DE6601" w:rsidRPr="00A93F79" w14:paraId="68FA2EA6" w14:textId="77777777" w:rsidTr="007619DE">
        <w:trPr>
          <w:gridAfter w:val="2"/>
          <w:wAfter w:w="10100" w:type="dxa"/>
        </w:trPr>
        <w:tc>
          <w:tcPr>
            <w:tcW w:w="2894" w:type="dxa"/>
            <w:vMerge/>
            <w:tcBorders>
              <w:top w:val="single" w:sz="6" w:space="0" w:color="auto"/>
              <w:left w:val="single" w:sz="6" w:space="0" w:color="auto"/>
              <w:bottom w:val="single" w:sz="6" w:space="0" w:color="auto"/>
              <w:right w:val="single" w:sz="6" w:space="0" w:color="auto"/>
            </w:tcBorders>
            <w:vAlign w:val="center"/>
          </w:tcPr>
          <w:p w14:paraId="7AFD7F56" w14:textId="77777777" w:rsidR="00DE6601" w:rsidRPr="0092702F" w:rsidRDefault="00DE6601" w:rsidP="00DE6601">
            <w:pPr>
              <w:pStyle w:val="Agenda2"/>
              <w:tabs>
                <w:tab w:val="clear" w:pos="1418"/>
                <w:tab w:val="num" w:pos="459"/>
              </w:tabs>
              <w:ind w:left="459" w:hanging="459"/>
              <w:rPr>
                <w:rFonts w:ascii="Calibri" w:hAnsi="Calibri"/>
                <w:sz w:val="18"/>
                <w:szCs w:val="18"/>
              </w:rPr>
            </w:pP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6A0AF7C2" w14:textId="77777777" w:rsidR="00DE6601" w:rsidRPr="00FF45E2" w:rsidRDefault="00DE6601" w:rsidP="00DE6601">
            <w:pPr>
              <w:pStyle w:val="Agenda2"/>
              <w:numPr>
                <w:ilvl w:val="2"/>
                <w:numId w:val="1"/>
              </w:numPr>
              <w:ind w:left="606"/>
              <w:rPr>
                <w:rFonts w:ascii="Calibri" w:hAnsi="Calibri" w:cs="Arial"/>
                <w:sz w:val="18"/>
                <w:szCs w:val="18"/>
              </w:rPr>
            </w:pPr>
            <w:r w:rsidRPr="00A6192B">
              <w:rPr>
                <w:rFonts w:ascii="Calibri" w:hAnsi="Calibri" w:cs="Arial"/>
                <w:sz w:val="18"/>
                <w:szCs w:val="18"/>
              </w:rPr>
              <w:t>Monitor developments in GNSS, DGNSS, radar, resilient PNT, e-</w:t>
            </w:r>
            <w:proofErr w:type="spellStart"/>
            <w:r w:rsidRPr="00A6192B">
              <w:rPr>
                <w:rFonts w:ascii="Calibri" w:hAnsi="Calibri" w:cs="Arial"/>
                <w:sz w:val="18"/>
                <w:szCs w:val="18"/>
              </w:rPr>
              <w:t>Pelorus</w:t>
            </w:r>
            <w:proofErr w:type="spellEnd"/>
            <w:r w:rsidRPr="00A6192B">
              <w:rPr>
                <w:rFonts w:ascii="Calibri" w:hAnsi="Calibri" w:cs="Arial"/>
                <w:sz w:val="18"/>
                <w:szCs w:val="18"/>
              </w:rPr>
              <w:t xml:space="preserve">, terrestrial systems, </w:t>
            </w:r>
            <w:r>
              <w:rPr>
                <w:rFonts w:ascii="Calibri" w:hAnsi="Calibri" w:cs="Arial"/>
                <w:sz w:val="18"/>
                <w:szCs w:val="18"/>
              </w:rPr>
              <w:t xml:space="preserve">R-Mode, </w:t>
            </w:r>
            <w:r w:rsidRPr="00A6192B">
              <w:rPr>
                <w:rFonts w:ascii="Calibri" w:hAnsi="Calibri" w:cs="Arial"/>
                <w:sz w:val="18"/>
                <w:szCs w:val="18"/>
              </w:rPr>
              <w:t>inertial and any other relevant areas etc.</w:t>
            </w:r>
          </w:p>
        </w:tc>
        <w:tc>
          <w:tcPr>
            <w:tcW w:w="3804" w:type="dxa"/>
            <w:tcBorders>
              <w:top w:val="single" w:sz="6" w:space="0" w:color="auto"/>
              <w:left w:val="single" w:sz="6" w:space="0" w:color="auto"/>
              <w:bottom w:val="single" w:sz="6" w:space="0" w:color="auto"/>
              <w:right w:val="single" w:sz="6" w:space="0" w:color="auto"/>
            </w:tcBorders>
            <w:shd w:val="clear" w:color="auto" w:fill="auto"/>
            <w:vAlign w:val="center"/>
          </w:tcPr>
          <w:p w14:paraId="41CFAE82" w14:textId="77777777" w:rsidR="00DE6601" w:rsidRPr="00F07C6B" w:rsidRDefault="00DE6601" w:rsidP="00DE6601">
            <w:pPr>
              <w:pStyle w:val="Agenda2"/>
              <w:numPr>
                <w:ilvl w:val="0"/>
                <w:numId w:val="0"/>
              </w:numPr>
              <w:ind w:left="567" w:hanging="386"/>
              <w:rPr>
                <w:rFonts w:ascii="Calibri" w:hAnsi="Calibri" w:cs="Arial"/>
                <w:sz w:val="18"/>
                <w:szCs w:val="18"/>
              </w:rPr>
            </w:pPr>
            <w:r w:rsidRPr="00A6192B">
              <w:rPr>
                <w:rFonts w:ascii="Calibri" w:hAnsi="Calibri" w:cs="Arial"/>
                <w:sz w:val="18"/>
                <w:szCs w:val="18"/>
              </w:rPr>
              <w:t>Rapporteur reports</w:t>
            </w:r>
          </w:p>
        </w:tc>
        <w:tc>
          <w:tcPr>
            <w:tcW w:w="416" w:type="dxa"/>
            <w:tcBorders>
              <w:top w:val="single" w:sz="6" w:space="0" w:color="auto"/>
              <w:left w:val="single" w:sz="6" w:space="0" w:color="auto"/>
              <w:bottom w:val="single" w:sz="6" w:space="0" w:color="auto"/>
              <w:right w:val="single" w:sz="6" w:space="0" w:color="auto"/>
            </w:tcBorders>
            <w:shd w:val="clear" w:color="auto" w:fill="auto"/>
            <w:vAlign w:val="center"/>
          </w:tcPr>
          <w:p w14:paraId="576693AE" w14:textId="77777777"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3</w:t>
            </w:r>
          </w:p>
        </w:tc>
        <w:tc>
          <w:tcPr>
            <w:tcW w:w="244" w:type="dxa"/>
            <w:tcBorders>
              <w:top w:val="single" w:sz="6" w:space="0" w:color="auto"/>
              <w:left w:val="single" w:sz="6" w:space="0" w:color="auto"/>
              <w:bottom w:val="single" w:sz="6" w:space="0" w:color="auto"/>
              <w:right w:val="single" w:sz="6" w:space="0" w:color="auto"/>
            </w:tcBorders>
            <w:vAlign w:val="center"/>
          </w:tcPr>
          <w:p w14:paraId="153C6DFA" w14:textId="08A1BF4D" w:rsidR="00DE6601" w:rsidRPr="00A93F79" w:rsidRDefault="00DE6601"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4A53DBA6" w14:textId="403494C3" w:rsidR="00DE6601" w:rsidRPr="00A93F79" w:rsidRDefault="00DE6601"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single" w:sz="6" w:space="0" w:color="auto"/>
              <w:right w:val="single" w:sz="6" w:space="0" w:color="auto"/>
            </w:tcBorders>
            <w:vAlign w:val="center"/>
          </w:tcPr>
          <w:p w14:paraId="0E1E4241" w14:textId="3C3BC1A0" w:rsidR="00DE6601" w:rsidRPr="00A93F79" w:rsidRDefault="00DE6601"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39E06E03" w14:textId="5B7FE739" w:rsidR="00DE6601" w:rsidRPr="00A93F79" w:rsidRDefault="00DE6601"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71E93DFB" w14:textId="54D65637" w:rsidR="00DE6601" w:rsidRPr="00A93F79" w:rsidRDefault="00DE6601"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1BFBBEAC" w14:textId="3DB65406" w:rsidR="00DE6601" w:rsidRPr="00A93F79" w:rsidRDefault="00DE6601"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single" w:sz="6" w:space="0" w:color="auto"/>
              <w:right w:val="single" w:sz="6" w:space="0" w:color="auto"/>
            </w:tcBorders>
            <w:vAlign w:val="center"/>
          </w:tcPr>
          <w:p w14:paraId="23CE82F6" w14:textId="16C22E11" w:rsidR="00DE6601" w:rsidRPr="00A93F79" w:rsidRDefault="00DE6601" w:rsidP="00DE6601">
            <w:pPr>
              <w:jc w:val="center"/>
              <w:rPr>
                <w:rFonts w:ascii="Calibri" w:hAnsi="Calibri" w:cs="Arial"/>
                <w:sz w:val="18"/>
                <w:szCs w:val="18"/>
              </w:rPr>
            </w:pPr>
            <w:r>
              <w:rPr>
                <w:rFonts w:ascii="Calibri" w:hAnsi="Calibri" w:cs="Arial"/>
                <w:sz w:val="18"/>
                <w:szCs w:val="18"/>
              </w:rPr>
              <w:t>+</w:t>
            </w:r>
          </w:p>
        </w:tc>
        <w:tc>
          <w:tcPr>
            <w:tcW w:w="994" w:type="dxa"/>
            <w:tcBorders>
              <w:top w:val="single" w:sz="6" w:space="0" w:color="auto"/>
              <w:left w:val="single" w:sz="6" w:space="0" w:color="auto"/>
              <w:bottom w:val="single" w:sz="6" w:space="0" w:color="auto"/>
              <w:right w:val="single" w:sz="6" w:space="0" w:color="auto"/>
            </w:tcBorders>
            <w:shd w:val="clear" w:color="auto" w:fill="00CC00"/>
            <w:vAlign w:val="center"/>
          </w:tcPr>
          <w:p w14:paraId="4482CCDE" w14:textId="326E0B62" w:rsidR="00DE6601" w:rsidRPr="00A93F79" w:rsidRDefault="00DE6601" w:rsidP="00DE6601">
            <w:pPr>
              <w:ind w:left="85"/>
              <w:rPr>
                <w:rFonts w:ascii="Calibri" w:hAnsi="Calibri" w:cs="Arial"/>
                <w:sz w:val="18"/>
                <w:szCs w:val="18"/>
                <w:lang w:eastAsia="ja-JP"/>
              </w:rPr>
            </w:pPr>
          </w:p>
        </w:tc>
      </w:tr>
      <w:tr w:rsidR="00DE6601" w:rsidRPr="00A93F79" w14:paraId="7502FF58" w14:textId="77777777" w:rsidTr="007619DE">
        <w:trPr>
          <w:gridAfter w:val="2"/>
          <w:wAfter w:w="10100" w:type="dxa"/>
        </w:trPr>
        <w:tc>
          <w:tcPr>
            <w:tcW w:w="2894" w:type="dxa"/>
            <w:tcBorders>
              <w:top w:val="single" w:sz="6" w:space="0" w:color="auto"/>
              <w:left w:val="single" w:sz="6" w:space="0" w:color="auto"/>
              <w:bottom w:val="single" w:sz="6" w:space="0" w:color="auto"/>
              <w:right w:val="single" w:sz="6" w:space="0" w:color="auto"/>
            </w:tcBorders>
            <w:vAlign w:val="center"/>
          </w:tcPr>
          <w:p w14:paraId="60DC7384" w14:textId="77777777" w:rsidR="00DE6601" w:rsidRPr="00A93F79" w:rsidRDefault="00DE6601" w:rsidP="00DE6601">
            <w:pPr>
              <w:pStyle w:val="Agenda2"/>
              <w:tabs>
                <w:tab w:val="clear" w:pos="1418"/>
                <w:tab w:val="num" w:pos="459"/>
              </w:tabs>
              <w:ind w:left="459" w:hanging="459"/>
              <w:rPr>
                <w:rFonts w:ascii="Calibri" w:hAnsi="Calibri"/>
                <w:sz w:val="18"/>
                <w:szCs w:val="18"/>
              </w:rPr>
            </w:pPr>
            <w:r w:rsidRPr="0092702F">
              <w:rPr>
                <w:rFonts w:ascii="Calibri" w:hAnsi="Calibri"/>
                <w:sz w:val="18"/>
                <w:szCs w:val="18"/>
              </w:rPr>
              <w:t>Liaison with related bodies</w:t>
            </w:r>
          </w:p>
        </w:tc>
        <w:tc>
          <w:tcPr>
            <w:tcW w:w="4680" w:type="dxa"/>
            <w:tcBorders>
              <w:top w:val="single" w:sz="6" w:space="0" w:color="auto"/>
              <w:left w:val="single" w:sz="6" w:space="0" w:color="auto"/>
              <w:bottom w:val="single" w:sz="6" w:space="0" w:color="auto"/>
              <w:right w:val="single" w:sz="6" w:space="0" w:color="auto"/>
            </w:tcBorders>
            <w:shd w:val="clear" w:color="auto" w:fill="auto"/>
            <w:vAlign w:val="center"/>
          </w:tcPr>
          <w:p w14:paraId="0448674C" w14:textId="6D29C46E" w:rsidR="00DE6601" w:rsidRPr="00FF45E2" w:rsidRDefault="00DE6601" w:rsidP="00DE6601">
            <w:pPr>
              <w:pStyle w:val="Agenda2"/>
              <w:numPr>
                <w:ilvl w:val="2"/>
                <w:numId w:val="1"/>
              </w:numPr>
              <w:ind w:left="606"/>
              <w:rPr>
                <w:rFonts w:ascii="Calibri" w:hAnsi="Calibri" w:cs="Arial"/>
                <w:sz w:val="18"/>
                <w:szCs w:val="18"/>
              </w:rPr>
            </w:pPr>
            <w:r w:rsidRPr="00FF45E2">
              <w:rPr>
                <w:rFonts w:ascii="Calibri" w:hAnsi="Calibri" w:cs="Arial"/>
                <w:sz w:val="18"/>
                <w:szCs w:val="18"/>
              </w:rPr>
              <w:t xml:space="preserve">Update to ITU M.823, </w:t>
            </w:r>
            <w:r w:rsidRPr="003C6A37">
              <w:rPr>
                <w:rFonts w:ascii="Calibri" w:hAnsi="Calibri" w:cs="Arial"/>
                <w:noProof/>
                <w:sz w:val="18"/>
                <w:szCs w:val="18"/>
              </w:rPr>
              <w:t>potential</w:t>
            </w:r>
            <w:r w:rsidRPr="00FF45E2">
              <w:rPr>
                <w:rFonts w:ascii="Calibri" w:hAnsi="Calibri" w:cs="Arial"/>
                <w:sz w:val="18"/>
                <w:szCs w:val="18"/>
              </w:rPr>
              <w:t xml:space="preserve"> replacement fo</w:t>
            </w:r>
            <w:r>
              <w:rPr>
                <w:rFonts w:ascii="Calibri" w:hAnsi="Calibri" w:cs="Arial"/>
                <w:sz w:val="18"/>
                <w:szCs w:val="18"/>
              </w:rPr>
              <w:t>r A.915, Liaison with IMO, ITU, RTCM, etc on related topics and project areas.</w:t>
            </w:r>
          </w:p>
        </w:tc>
        <w:tc>
          <w:tcPr>
            <w:tcW w:w="3804" w:type="dxa"/>
            <w:tcBorders>
              <w:top w:val="single" w:sz="6" w:space="0" w:color="auto"/>
              <w:left w:val="single" w:sz="6" w:space="0" w:color="auto"/>
              <w:bottom w:val="single" w:sz="6" w:space="0" w:color="auto"/>
              <w:right w:val="single" w:sz="6" w:space="0" w:color="auto"/>
            </w:tcBorders>
            <w:shd w:val="clear" w:color="auto" w:fill="auto"/>
            <w:vAlign w:val="center"/>
          </w:tcPr>
          <w:p w14:paraId="68AF8801" w14:textId="1D25E7A1" w:rsidR="00DE6601" w:rsidRPr="00F07C6B" w:rsidRDefault="00DE6601" w:rsidP="00DE6601">
            <w:pPr>
              <w:pStyle w:val="Agenda2"/>
              <w:numPr>
                <w:ilvl w:val="0"/>
                <w:numId w:val="0"/>
              </w:numPr>
              <w:ind w:left="567" w:hanging="386"/>
              <w:rPr>
                <w:rFonts w:ascii="Calibri" w:hAnsi="Calibri" w:cs="Arial"/>
                <w:sz w:val="18"/>
                <w:szCs w:val="18"/>
              </w:rPr>
            </w:pPr>
            <w:r w:rsidRPr="00F07C6B">
              <w:rPr>
                <w:rFonts w:ascii="Calibri" w:hAnsi="Calibri" w:cs="Arial"/>
                <w:sz w:val="18"/>
                <w:szCs w:val="18"/>
              </w:rPr>
              <w:t>Liaison Notes</w:t>
            </w:r>
          </w:p>
        </w:tc>
        <w:tc>
          <w:tcPr>
            <w:tcW w:w="416" w:type="dxa"/>
            <w:tcBorders>
              <w:top w:val="single" w:sz="6" w:space="0" w:color="auto"/>
              <w:left w:val="single" w:sz="6" w:space="0" w:color="auto"/>
              <w:bottom w:val="single" w:sz="6" w:space="0" w:color="auto"/>
              <w:right w:val="single" w:sz="6" w:space="0" w:color="auto"/>
            </w:tcBorders>
            <w:shd w:val="clear" w:color="auto" w:fill="auto"/>
            <w:vAlign w:val="center"/>
          </w:tcPr>
          <w:p w14:paraId="31016D73" w14:textId="77777777"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3</w:t>
            </w:r>
          </w:p>
        </w:tc>
        <w:tc>
          <w:tcPr>
            <w:tcW w:w="244" w:type="dxa"/>
            <w:tcBorders>
              <w:top w:val="single" w:sz="6" w:space="0" w:color="auto"/>
              <w:left w:val="single" w:sz="6" w:space="0" w:color="auto"/>
              <w:bottom w:val="single" w:sz="6" w:space="0" w:color="auto"/>
              <w:right w:val="single" w:sz="6" w:space="0" w:color="auto"/>
            </w:tcBorders>
            <w:vAlign w:val="center"/>
          </w:tcPr>
          <w:p w14:paraId="1ED09B83" w14:textId="01BC838E" w:rsidR="00DE6601" w:rsidRPr="00A93F79" w:rsidRDefault="00BA7CCA"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43EAB60C" w14:textId="380F7DC2" w:rsidR="00DE6601" w:rsidRPr="00A93F79" w:rsidRDefault="00BA7CCA"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single" w:sz="6" w:space="0" w:color="auto"/>
              <w:right w:val="single" w:sz="6" w:space="0" w:color="auto"/>
            </w:tcBorders>
            <w:vAlign w:val="center"/>
          </w:tcPr>
          <w:p w14:paraId="1E56D2D0" w14:textId="45584489" w:rsidR="00DE6601" w:rsidRPr="00A93F79" w:rsidRDefault="00BA7CCA"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03E230FC" w14:textId="664A0A11" w:rsidR="00DE6601" w:rsidRPr="00A93F79" w:rsidRDefault="00BA7CCA"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177DE899" w14:textId="41712743" w:rsidR="00DE6601" w:rsidRPr="00A93F79" w:rsidRDefault="00BA7CCA"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single" w:sz="6" w:space="0" w:color="auto"/>
              <w:right w:val="single" w:sz="6" w:space="0" w:color="auto"/>
            </w:tcBorders>
            <w:vAlign w:val="center"/>
          </w:tcPr>
          <w:p w14:paraId="54510023" w14:textId="2CFBFD33" w:rsidR="00DE6601" w:rsidRPr="00A93F79" w:rsidRDefault="00BA7CCA"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single" w:sz="6" w:space="0" w:color="auto"/>
              <w:right w:val="single" w:sz="6" w:space="0" w:color="auto"/>
            </w:tcBorders>
            <w:vAlign w:val="center"/>
          </w:tcPr>
          <w:p w14:paraId="427F0E4A" w14:textId="5A2D486B" w:rsidR="00DE6601" w:rsidRPr="00A93F79" w:rsidRDefault="00BA7CCA" w:rsidP="00DE6601">
            <w:pPr>
              <w:jc w:val="center"/>
              <w:rPr>
                <w:rFonts w:ascii="Calibri" w:hAnsi="Calibri" w:cs="Arial"/>
                <w:sz w:val="18"/>
                <w:szCs w:val="18"/>
              </w:rPr>
            </w:pPr>
            <w:r>
              <w:rPr>
                <w:rFonts w:ascii="Calibri" w:hAnsi="Calibri" w:cs="Arial"/>
                <w:sz w:val="18"/>
                <w:szCs w:val="18"/>
              </w:rPr>
              <w:t>+</w:t>
            </w:r>
          </w:p>
        </w:tc>
        <w:tc>
          <w:tcPr>
            <w:tcW w:w="994" w:type="dxa"/>
            <w:tcBorders>
              <w:top w:val="single" w:sz="6" w:space="0" w:color="auto"/>
              <w:left w:val="single" w:sz="6" w:space="0" w:color="auto"/>
              <w:bottom w:val="single" w:sz="6" w:space="0" w:color="auto"/>
              <w:right w:val="single" w:sz="6" w:space="0" w:color="auto"/>
            </w:tcBorders>
            <w:shd w:val="clear" w:color="auto" w:fill="00CC00"/>
            <w:vAlign w:val="center"/>
          </w:tcPr>
          <w:p w14:paraId="1F5402FA" w14:textId="2518566A" w:rsidR="00DE6601" w:rsidRPr="00A93F79" w:rsidRDefault="003D3638" w:rsidP="00DE6601">
            <w:pPr>
              <w:ind w:left="85"/>
              <w:rPr>
                <w:rFonts w:ascii="Calibri" w:hAnsi="Calibri" w:cs="Arial"/>
                <w:sz w:val="18"/>
                <w:szCs w:val="18"/>
                <w:lang w:eastAsia="ja-JP"/>
              </w:rPr>
            </w:pPr>
            <w:ins w:id="69" w:author="M. Hoppe" w:date="2019-03-21T09:45:00Z">
              <w:r>
                <w:rPr>
                  <w:rFonts w:ascii="Calibri" w:hAnsi="Calibri" w:cs="Arial"/>
                  <w:sz w:val="18"/>
                  <w:szCs w:val="18"/>
                  <w:lang w:eastAsia="ja-JP"/>
                </w:rPr>
                <w:t>`Manolo (IEC)</w:t>
              </w:r>
            </w:ins>
          </w:p>
        </w:tc>
      </w:tr>
      <w:tr w:rsidR="00DE6601" w:rsidRPr="00A93F79" w14:paraId="1BDBAFC9" w14:textId="77777777" w:rsidTr="007619DE">
        <w:trPr>
          <w:gridAfter w:val="2"/>
          <w:wAfter w:w="10100" w:type="dxa"/>
        </w:trPr>
        <w:tc>
          <w:tcPr>
            <w:tcW w:w="2894" w:type="dxa"/>
            <w:tcBorders>
              <w:top w:val="single" w:sz="6" w:space="0" w:color="auto"/>
              <w:bottom w:val="double" w:sz="4" w:space="0" w:color="auto"/>
              <w:right w:val="single" w:sz="6" w:space="0" w:color="auto"/>
            </w:tcBorders>
            <w:vAlign w:val="center"/>
          </w:tcPr>
          <w:p w14:paraId="0F0ABA99" w14:textId="77777777" w:rsidR="00DE6601" w:rsidRPr="00A93F79" w:rsidRDefault="00DE6601" w:rsidP="00DE6601">
            <w:pPr>
              <w:pStyle w:val="Agenda2"/>
              <w:tabs>
                <w:tab w:val="clear" w:pos="1418"/>
                <w:tab w:val="num" w:pos="459"/>
              </w:tabs>
              <w:ind w:left="459" w:hanging="459"/>
              <w:rPr>
                <w:rFonts w:ascii="Calibri" w:hAnsi="Calibri"/>
                <w:sz w:val="18"/>
                <w:szCs w:val="18"/>
              </w:rPr>
            </w:pPr>
            <w:r w:rsidRPr="0092702F">
              <w:rPr>
                <w:rFonts w:ascii="Calibri" w:hAnsi="Calibri"/>
                <w:sz w:val="18"/>
                <w:szCs w:val="18"/>
              </w:rPr>
              <w:t>PNT technology review</w:t>
            </w:r>
          </w:p>
        </w:tc>
        <w:tc>
          <w:tcPr>
            <w:tcW w:w="4680" w:type="dxa"/>
            <w:tcBorders>
              <w:top w:val="single" w:sz="6" w:space="0" w:color="auto"/>
              <w:left w:val="single" w:sz="6" w:space="0" w:color="auto"/>
              <w:bottom w:val="double" w:sz="4" w:space="0" w:color="auto"/>
              <w:right w:val="single" w:sz="6" w:space="0" w:color="auto"/>
            </w:tcBorders>
            <w:shd w:val="clear" w:color="auto" w:fill="auto"/>
            <w:vAlign w:val="center"/>
          </w:tcPr>
          <w:p w14:paraId="29A53B27" w14:textId="7D35D9E7" w:rsidR="00DE6601" w:rsidRPr="00FF45E2" w:rsidRDefault="00DE6601" w:rsidP="00DE6601">
            <w:pPr>
              <w:pStyle w:val="Agenda2"/>
              <w:numPr>
                <w:ilvl w:val="2"/>
                <w:numId w:val="1"/>
              </w:numPr>
              <w:ind w:left="606"/>
              <w:rPr>
                <w:rFonts w:ascii="Calibri" w:hAnsi="Calibri" w:cs="Arial"/>
                <w:sz w:val="18"/>
                <w:szCs w:val="18"/>
              </w:rPr>
            </w:pPr>
            <w:r w:rsidRPr="00FF45E2">
              <w:rPr>
                <w:rFonts w:ascii="Calibri" w:hAnsi="Calibri" w:cs="Arial"/>
                <w:sz w:val="18"/>
                <w:szCs w:val="18"/>
              </w:rPr>
              <w:t>Input to MSP, Integrity considerations for resilient PNT, cybersecurity impact for PNT data, DATUM considerations</w:t>
            </w:r>
          </w:p>
        </w:tc>
        <w:tc>
          <w:tcPr>
            <w:tcW w:w="3804" w:type="dxa"/>
            <w:tcBorders>
              <w:top w:val="single" w:sz="6" w:space="0" w:color="auto"/>
              <w:left w:val="single" w:sz="6" w:space="0" w:color="auto"/>
              <w:bottom w:val="double" w:sz="4" w:space="0" w:color="auto"/>
              <w:right w:val="single" w:sz="6" w:space="0" w:color="auto"/>
            </w:tcBorders>
            <w:shd w:val="clear" w:color="auto" w:fill="auto"/>
            <w:vAlign w:val="center"/>
          </w:tcPr>
          <w:p w14:paraId="42DB0A27" w14:textId="01969D4F" w:rsidR="00DE6601" w:rsidRPr="00F07C6B" w:rsidRDefault="00DE6601" w:rsidP="00DE6601">
            <w:pPr>
              <w:pStyle w:val="Agenda2"/>
              <w:numPr>
                <w:ilvl w:val="0"/>
                <w:numId w:val="0"/>
              </w:numPr>
              <w:ind w:left="567" w:hanging="386"/>
              <w:rPr>
                <w:rFonts w:ascii="Calibri" w:hAnsi="Calibri" w:cs="Arial"/>
                <w:sz w:val="18"/>
                <w:szCs w:val="18"/>
              </w:rPr>
            </w:pPr>
            <w:r w:rsidRPr="00F07C6B">
              <w:rPr>
                <w:rFonts w:ascii="Calibri" w:hAnsi="Calibri" w:cs="Arial"/>
                <w:sz w:val="18"/>
                <w:szCs w:val="18"/>
              </w:rPr>
              <w:t>New Guidelines or Liaison as appropriate</w:t>
            </w:r>
          </w:p>
        </w:tc>
        <w:tc>
          <w:tcPr>
            <w:tcW w:w="416" w:type="dxa"/>
            <w:tcBorders>
              <w:top w:val="single" w:sz="6" w:space="0" w:color="auto"/>
              <w:left w:val="single" w:sz="6" w:space="0" w:color="auto"/>
              <w:bottom w:val="double" w:sz="4" w:space="0" w:color="auto"/>
              <w:right w:val="single" w:sz="6" w:space="0" w:color="auto"/>
            </w:tcBorders>
            <w:shd w:val="clear" w:color="auto" w:fill="auto"/>
            <w:vAlign w:val="center"/>
          </w:tcPr>
          <w:p w14:paraId="682162D7" w14:textId="77777777"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3</w:t>
            </w:r>
          </w:p>
        </w:tc>
        <w:tc>
          <w:tcPr>
            <w:tcW w:w="244" w:type="dxa"/>
            <w:tcBorders>
              <w:top w:val="single" w:sz="6" w:space="0" w:color="auto"/>
              <w:left w:val="single" w:sz="6" w:space="0" w:color="auto"/>
              <w:bottom w:val="double" w:sz="4" w:space="0" w:color="auto"/>
              <w:right w:val="single" w:sz="6" w:space="0" w:color="auto"/>
            </w:tcBorders>
            <w:vAlign w:val="center"/>
          </w:tcPr>
          <w:p w14:paraId="63D9C8CA" w14:textId="77777777" w:rsidR="00DE6601" w:rsidRPr="00A93F79" w:rsidRDefault="00DE6601" w:rsidP="00DE6601">
            <w:pPr>
              <w:jc w:val="center"/>
              <w:rPr>
                <w:rFonts w:ascii="Calibri" w:hAnsi="Calibri" w:cs="Arial"/>
                <w:sz w:val="18"/>
                <w:szCs w:val="18"/>
              </w:rPr>
            </w:pPr>
          </w:p>
        </w:tc>
        <w:tc>
          <w:tcPr>
            <w:tcW w:w="284" w:type="dxa"/>
            <w:tcBorders>
              <w:top w:val="single" w:sz="6" w:space="0" w:color="auto"/>
              <w:left w:val="single" w:sz="6" w:space="0" w:color="auto"/>
              <w:bottom w:val="double" w:sz="4" w:space="0" w:color="auto"/>
              <w:right w:val="single" w:sz="6" w:space="0" w:color="auto"/>
            </w:tcBorders>
            <w:vAlign w:val="center"/>
          </w:tcPr>
          <w:p w14:paraId="34F8E2CC" w14:textId="31B7D46F" w:rsidR="00DE6601" w:rsidRPr="00A93F79" w:rsidRDefault="00BA7CCA" w:rsidP="00DE6601">
            <w:pPr>
              <w:jc w:val="center"/>
              <w:rPr>
                <w:rFonts w:ascii="Calibri" w:hAnsi="Calibri" w:cs="Arial"/>
                <w:sz w:val="18"/>
                <w:szCs w:val="18"/>
              </w:rPr>
            </w:pPr>
            <w:del w:id="70" w:author="M. Hoppe" w:date="2019-03-21T09:50:00Z">
              <w:r w:rsidDel="003D3638">
                <w:rPr>
                  <w:rFonts w:ascii="Calibri" w:hAnsi="Calibri" w:cs="Arial"/>
                  <w:sz w:val="18"/>
                  <w:szCs w:val="18"/>
                </w:rPr>
                <w:delText>+</w:delText>
              </w:r>
            </w:del>
          </w:p>
        </w:tc>
        <w:tc>
          <w:tcPr>
            <w:tcW w:w="283" w:type="dxa"/>
            <w:tcBorders>
              <w:top w:val="single" w:sz="6" w:space="0" w:color="auto"/>
              <w:left w:val="single" w:sz="6" w:space="0" w:color="auto"/>
              <w:bottom w:val="double" w:sz="4" w:space="0" w:color="auto"/>
              <w:right w:val="single" w:sz="6" w:space="0" w:color="auto"/>
            </w:tcBorders>
            <w:vAlign w:val="center"/>
          </w:tcPr>
          <w:p w14:paraId="4B2177C9" w14:textId="1E34FCB0" w:rsidR="00DE6601" w:rsidRPr="00A93F79" w:rsidRDefault="00BA7CCA"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double" w:sz="4" w:space="0" w:color="auto"/>
              <w:right w:val="single" w:sz="6" w:space="0" w:color="auto"/>
            </w:tcBorders>
            <w:vAlign w:val="center"/>
          </w:tcPr>
          <w:p w14:paraId="5DFD4564" w14:textId="71CEA242" w:rsidR="00DE6601" w:rsidRPr="00A93F79" w:rsidRDefault="00BA7CCA"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double" w:sz="4" w:space="0" w:color="auto"/>
              <w:right w:val="single" w:sz="6" w:space="0" w:color="auto"/>
            </w:tcBorders>
            <w:vAlign w:val="center"/>
          </w:tcPr>
          <w:p w14:paraId="585BF255" w14:textId="1F33B245" w:rsidR="00DE6601" w:rsidRPr="00A93F79" w:rsidRDefault="00BA7CCA" w:rsidP="00DE6601">
            <w:pPr>
              <w:jc w:val="center"/>
              <w:rPr>
                <w:rFonts w:ascii="Calibri" w:hAnsi="Calibri" w:cs="Arial"/>
                <w:sz w:val="18"/>
                <w:szCs w:val="18"/>
              </w:rPr>
            </w:pPr>
            <w:r>
              <w:rPr>
                <w:rFonts w:ascii="Calibri" w:hAnsi="Calibri" w:cs="Arial"/>
                <w:sz w:val="18"/>
                <w:szCs w:val="18"/>
              </w:rPr>
              <w:t>+</w:t>
            </w:r>
          </w:p>
        </w:tc>
        <w:tc>
          <w:tcPr>
            <w:tcW w:w="284" w:type="dxa"/>
            <w:tcBorders>
              <w:top w:val="single" w:sz="6" w:space="0" w:color="auto"/>
              <w:left w:val="single" w:sz="6" w:space="0" w:color="auto"/>
              <w:bottom w:val="double" w:sz="4" w:space="0" w:color="auto"/>
              <w:right w:val="single" w:sz="6" w:space="0" w:color="auto"/>
            </w:tcBorders>
            <w:vAlign w:val="center"/>
          </w:tcPr>
          <w:p w14:paraId="5A6C7B06" w14:textId="1D4AB0F3" w:rsidR="00DE6601" w:rsidRPr="00A93F79" w:rsidRDefault="00BA7CCA" w:rsidP="00DE6601">
            <w:pPr>
              <w:jc w:val="center"/>
              <w:rPr>
                <w:rFonts w:ascii="Calibri" w:hAnsi="Calibri" w:cs="Arial"/>
                <w:sz w:val="18"/>
                <w:szCs w:val="18"/>
              </w:rPr>
            </w:pPr>
            <w:r>
              <w:rPr>
                <w:rFonts w:ascii="Calibri" w:hAnsi="Calibri" w:cs="Arial"/>
                <w:sz w:val="18"/>
                <w:szCs w:val="18"/>
              </w:rPr>
              <w:t>+</w:t>
            </w:r>
          </w:p>
        </w:tc>
        <w:tc>
          <w:tcPr>
            <w:tcW w:w="283" w:type="dxa"/>
            <w:tcBorders>
              <w:top w:val="single" w:sz="6" w:space="0" w:color="auto"/>
              <w:left w:val="single" w:sz="6" w:space="0" w:color="auto"/>
              <w:bottom w:val="double" w:sz="4" w:space="0" w:color="auto"/>
              <w:right w:val="single" w:sz="6" w:space="0" w:color="auto"/>
            </w:tcBorders>
            <w:vAlign w:val="center"/>
          </w:tcPr>
          <w:p w14:paraId="0EB86E59" w14:textId="55731060" w:rsidR="00DE6601" w:rsidRPr="00A93F79" w:rsidRDefault="00BA7CCA" w:rsidP="00DE6601">
            <w:pPr>
              <w:jc w:val="center"/>
              <w:rPr>
                <w:rFonts w:ascii="Calibri" w:hAnsi="Calibri" w:cs="Arial"/>
                <w:sz w:val="18"/>
                <w:szCs w:val="18"/>
              </w:rPr>
            </w:pPr>
            <w:r>
              <w:rPr>
                <w:rFonts w:ascii="Calibri" w:hAnsi="Calibri" w:cs="Arial"/>
                <w:sz w:val="18"/>
                <w:szCs w:val="18"/>
              </w:rPr>
              <w:t>+</w:t>
            </w:r>
          </w:p>
        </w:tc>
        <w:tc>
          <w:tcPr>
            <w:tcW w:w="994" w:type="dxa"/>
            <w:tcBorders>
              <w:top w:val="single" w:sz="6" w:space="0" w:color="auto"/>
              <w:left w:val="single" w:sz="6" w:space="0" w:color="auto"/>
              <w:bottom w:val="double" w:sz="4" w:space="0" w:color="auto"/>
            </w:tcBorders>
            <w:shd w:val="clear" w:color="auto" w:fill="00CC00"/>
            <w:vAlign w:val="center"/>
          </w:tcPr>
          <w:p w14:paraId="546E05A7" w14:textId="10750595" w:rsidR="00DE6601" w:rsidRPr="00A93F79" w:rsidRDefault="00DE6601" w:rsidP="00DE6601">
            <w:pPr>
              <w:ind w:left="85"/>
              <w:rPr>
                <w:rFonts w:ascii="Calibri" w:hAnsi="Calibri" w:cs="Arial"/>
                <w:sz w:val="18"/>
                <w:szCs w:val="18"/>
                <w:lang w:eastAsia="ja-JP"/>
              </w:rPr>
            </w:pPr>
            <w:r>
              <w:rPr>
                <w:rFonts w:ascii="Calibri" w:hAnsi="Calibri" w:cs="Arial"/>
                <w:sz w:val="18"/>
                <w:szCs w:val="18"/>
                <w:lang w:eastAsia="ja-JP"/>
              </w:rPr>
              <w:t>Jeffery VG</w:t>
            </w:r>
          </w:p>
        </w:tc>
      </w:tr>
      <w:tr w:rsidR="00DE6601" w:rsidRPr="00A93F79" w14:paraId="4BE82E6B" w14:textId="77777777" w:rsidTr="007107F9">
        <w:tc>
          <w:tcPr>
            <w:tcW w:w="14734" w:type="dxa"/>
            <w:gridSpan w:val="12"/>
            <w:tcBorders>
              <w:top w:val="double" w:sz="4" w:space="0" w:color="auto"/>
            </w:tcBorders>
            <w:shd w:val="clear" w:color="auto" w:fill="F2F2F2" w:themeFill="background1" w:themeFillShade="F2"/>
            <w:vAlign w:val="center"/>
          </w:tcPr>
          <w:p w14:paraId="55F37CDF" w14:textId="77777777" w:rsidR="00DE6601" w:rsidRPr="007107F9" w:rsidRDefault="00DE6601" w:rsidP="00DE6601">
            <w:pPr>
              <w:pStyle w:val="Agenda1"/>
              <w:tabs>
                <w:tab w:val="num" w:pos="459"/>
              </w:tabs>
              <w:ind w:left="185" w:firstLine="0"/>
              <w:jc w:val="left"/>
              <w:rPr>
                <w:rFonts w:ascii="Calibri" w:hAnsi="Calibri"/>
                <w:b/>
                <w:sz w:val="18"/>
                <w:szCs w:val="18"/>
              </w:rPr>
            </w:pPr>
            <w:r w:rsidRPr="007107F9">
              <w:rPr>
                <w:rFonts w:ascii="Calibri" w:hAnsi="Calibri"/>
                <w:b/>
                <w:sz w:val="18"/>
                <w:szCs w:val="18"/>
              </w:rPr>
              <w:t>Standard 1050 Training and Certification</w:t>
            </w:r>
          </w:p>
        </w:tc>
        <w:tc>
          <w:tcPr>
            <w:tcW w:w="7940" w:type="dxa"/>
            <w:tcBorders>
              <w:top w:val="nil"/>
              <w:left w:val="nil"/>
              <w:bottom w:val="nil"/>
              <w:right w:val="nil"/>
            </w:tcBorders>
            <w:shd w:val="clear" w:color="auto" w:fill="auto"/>
            <w:vAlign w:val="center"/>
          </w:tcPr>
          <w:p w14:paraId="790A6275" w14:textId="77777777" w:rsidR="00DE6601" w:rsidRDefault="00DE6601" w:rsidP="00DE6601">
            <w:pPr>
              <w:rPr>
                <w:rFonts w:ascii="Calibri" w:hAnsi="Calibri" w:cs="Calibri"/>
                <w:sz w:val="20"/>
                <w:szCs w:val="20"/>
              </w:rPr>
            </w:pPr>
          </w:p>
        </w:tc>
        <w:tc>
          <w:tcPr>
            <w:tcW w:w="2160" w:type="dxa"/>
            <w:tcBorders>
              <w:top w:val="nil"/>
              <w:left w:val="nil"/>
              <w:bottom w:val="nil"/>
              <w:right w:val="nil"/>
            </w:tcBorders>
            <w:shd w:val="clear" w:color="auto" w:fill="auto"/>
            <w:vAlign w:val="center"/>
          </w:tcPr>
          <w:p w14:paraId="1E700E7A" w14:textId="77777777" w:rsidR="00DE6601" w:rsidRDefault="00DE6601" w:rsidP="00DE6601">
            <w:pPr>
              <w:rPr>
                <w:rFonts w:ascii="Calibri" w:hAnsi="Calibri" w:cs="Calibri"/>
                <w:sz w:val="20"/>
                <w:szCs w:val="20"/>
              </w:rPr>
            </w:pPr>
            <w:r>
              <w:rPr>
                <w:rFonts w:ascii="Calibri" w:hAnsi="Calibri" w:cs="Calibri"/>
                <w:sz w:val="20"/>
                <w:szCs w:val="20"/>
              </w:rPr>
              <w:t>Information exchange</w:t>
            </w:r>
          </w:p>
        </w:tc>
      </w:tr>
      <w:tr w:rsidR="00DE6601" w:rsidRPr="00A93F79" w14:paraId="0C602928" w14:textId="77777777" w:rsidTr="0020762D">
        <w:trPr>
          <w:gridAfter w:val="2"/>
          <w:wAfter w:w="10100" w:type="dxa"/>
          <w:trHeight w:val="332"/>
        </w:trPr>
        <w:tc>
          <w:tcPr>
            <w:tcW w:w="2894" w:type="dxa"/>
            <w:vAlign w:val="center"/>
          </w:tcPr>
          <w:p w14:paraId="25499F61" w14:textId="77777777" w:rsidR="00DE6601" w:rsidRPr="00A93F79" w:rsidRDefault="00DE6601" w:rsidP="00DE6601">
            <w:pPr>
              <w:pStyle w:val="Agenda2"/>
              <w:tabs>
                <w:tab w:val="clear" w:pos="1418"/>
                <w:tab w:val="num" w:pos="459"/>
              </w:tabs>
              <w:ind w:left="459" w:hanging="459"/>
              <w:rPr>
                <w:rFonts w:ascii="Calibri" w:hAnsi="Calibri"/>
                <w:sz w:val="18"/>
                <w:szCs w:val="18"/>
              </w:rPr>
            </w:pPr>
            <w:r w:rsidRPr="003276F1">
              <w:rPr>
                <w:rFonts w:ascii="Calibri" w:hAnsi="Calibri"/>
                <w:sz w:val="18"/>
                <w:szCs w:val="18"/>
              </w:rPr>
              <w:t>Training and assessment</w:t>
            </w:r>
          </w:p>
        </w:tc>
        <w:tc>
          <w:tcPr>
            <w:tcW w:w="4680" w:type="dxa"/>
            <w:vAlign w:val="center"/>
          </w:tcPr>
          <w:p w14:paraId="14742448" w14:textId="77777777" w:rsidR="00DE6601" w:rsidRPr="00CB7E6B" w:rsidRDefault="00DE6601" w:rsidP="00DE6601">
            <w:pPr>
              <w:pStyle w:val="Agenda2"/>
              <w:numPr>
                <w:ilvl w:val="2"/>
                <w:numId w:val="1"/>
              </w:numPr>
              <w:ind w:left="747" w:hanging="708"/>
              <w:rPr>
                <w:rFonts w:ascii="Calibri" w:hAnsi="Calibri"/>
                <w:sz w:val="18"/>
                <w:szCs w:val="18"/>
              </w:rPr>
            </w:pPr>
            <w:r w:rsidRPr="00CB7E6B">
              <w:rPr>
                <w:rFonts w:ascii="Calibri" w:hAnsi="Calibri"/>
                <w:sz w:val="18"/>
                <w:szCs w:val="18"/>
              </w:rPr>
              <w:t>Development and review of WWA courses</w:t>
            </w:r>
          </w:p>
        </w:tc>
        <w:tc>
          <w:tcPr>
            <w:tcW w:w="3804" w:type="dxa"/>
            <w:vAlign w:val="center"/>
          </w:tcPr>
          <w:p w14:paraId="46A0A20B" w14:textId="77777777" w:rsidR="00DE6601" w:rsidRPr="00A93F79" w:rsidRDefault="00DE6601" w:rsidP="00DE6601">
            <w:pPr>
              <w:pStyle w:val="Agenda2"/>
              <w:numPr>
                <w:ilvl w:val="0"/>
                <w:numId w:val="0"/>
              </w:numPr>
              <w:ind w:left="185"/>
              <w:rPr>
                <w:rFonts w:ascii="Calibri" w:hAnsi="Calibri"/>
                <w:sz w:val="18"/>
                <w:szCs w:val="18"/>
              </w:rPr>
            </w:pPr>
            <w:r>
              <w:rPr>
                <w:rFonts w:ascii="Calibri" w:hAnsi="Calibri"/>
                <w:sz w:val="18"/>
                <w:szCs w:val="18"/>
              </w:rPr>
              <w:t>New Model Courses</w:t>
            </w:r>
          </w:p>
        </w:tc>
        <w:tc>
          <w:tcPr>
            <w:tcW w:w="416" w:type="dxa"/>
            <w:shd w:val="clear" w:color="auto" w:fill="auto"/>
            <w:vAlign w:val="center"/>
          </w:tcPr>
          <w:p w14:paraId="1B754934" w14:textId="77777777"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1,2 &amp;3</w:t>
            </w:r>
          </w:p>
        </w:tc>
        <w:tc>
          <w:tcPr>
            <w:tcW w:w="244" w:type="dxa"/>
            <w:vAlign w:val="center"/>
          </w:tcPr>
          <w:p w14:paraId="7D86151F" w14:textId="5BE1C9A3" w:rsidR="00DE6601" w:rsidRPr="00A93F79" w:rsidRDefault="00DE6601" w:rsidP="00DE6601">
            <w:pPr>
              <w:jc w:val="center"/>
              <w:rPr>
                <w:rFonts w:ascii="Calibri" w:hAnsi="Calibri" w:cs="Arial"/>
                <w:sz w:val="18"/>
                <w:szCs w:val="18"/>
              </w:rPr>
            </w:pPr>
            <w:r>
              <w:rPr>
                <w:rFonts w:ascii="Calibri" w:hAnsi="Calibri" w:cs="Arial"/>
                <w:sz w:val="18"/>
                <w:szCs w:val="18"/>
              </w:rPr>
              <w:t>+</w:t>
            </w:r>
          </w:p>
        </w:tc>
        <w:tc>
          <w:tcPr>
            <w:tcW w:w="284" w:type="dxa"/>
            <w:vAlign w:val="center"/>
          </w:tcPr>
          <w:p w14:paraId="1BE5402C" w14:textId="00014F0E" w:rsidR="00DE6601" w:rsidRPr="00A93F79" w:rsidRDefault="00DE6601" w:rsidP="00DE6601">
            <w:pPr>
              <w:jc w:val="center"/>
              <w:rPr>
                <w:rFonts w:ascii="Calibri" w:hAnsi="Calibri" w:cs="Arial"/>
                <w:sz w:val="18"/>
                <w:szCs w:val="18"/>
              </w:rPr>
            </w:pPr>
            <w:r>
              <w:rPr>
                <w:rFonts w:ascii="Calibri" w:hAnsi="Calibri" w:cs="Arial"/>
                <w:sz w:val="18"/>
                <w:szCs w:val="18"/>
              </w:rPr>
              <w:t>+</w:t>
            </w:r>
          </w:p>
        </w:tc>
        <w:tc>
          <w:tcPr>
            <w:tcW w:w="283" w:type="dxa"/>
            <w:vAlign w:val="center"/>
          </w:tcPr>
          <w:p w14:paraId="44DB9FD7" w14:textId="4D428196" w:rsidR="00DE6601" w:rsidRPr="00A93F79" w:rsidRDefault="00DE6601" w:rsidP="00DE6601">
            <w:pPr>
              <w:jc w:val="center"/>
              <w:rPr>
                <w:rFonts w:ascii="Calibri" w:hAnsi="Calibri" w:cs="Arial"/>
                <w:sz w:val="18"/>
                <w:szCs w:val="18"/>
              </w:rPr>
            </w:pPr>
            <w:r>
              <w:rPr>
                <w:rFonts w:ascii="Calibri" w:hAnsi="Calibri" w:cs="Arial"/>
                <w:sz w:val="18"/>
                <w:szCs w:val="18"/>
              </w:rPr>
              <w:t>+</w:t>
            </w:r>
          </w:p>
        </w:tc>
        <w:tc>
          <w:tcPr>
            <w:tcW w:w="284" w:type="dxa"/>
            <w:vAlign w:val="center"/>
          </w:tcPr>
          <w:p w14:paraId="388FDC5D" w14:textId="0B72257F" w:rsidR="00DE6601" w:rsidRPr="00A93F79" w:rsidRDefault="00DE6601" w:rsidP="00DE6601">
            <w:pPr>
              <w:jc w:val="center"/>
              <w:rPr>
                <w:rFonts w:ascii="Calibri" w:hAnsi="Calibri" w:cs="Arial"/>
                <w:sz w:val="18"/>
                <w:szCs w:val="18"/>
              </w:rPr>
            </w:pPr>
            <w:r>
              <w:rPr>
                <w:rFonts w:ascii="Calibri" w:hAnsi="Calibri" w:cs="Arial"/>
                <w:sz w:val="18"/>
                <w:szCs w:val="18"/>
              </w:rPr>
              <w:t>+</w:t>
            </w:r>
          </w:p>
        </w:tc>
        <w:tc>
          <w:tcPr>
            <w:tcW w:w="284" w:type="dxa"/>
            <w:vAlign w:val="center"/>
          </w:tcPr>
          <w:p w14:paraId="0205ACC9" w14:textId="35153DD9" w:rsidR="00DE6601" w:rsidRPr="00A93F79" w:rsidRDefault="00DE6601" w:rsidP="00DE6601">
            <w:pPr>
              <w:jc w:val="center"/>
              <w:rPr>
                <w:rFonts w:ascii="Calibri" w:hAnsi="Calibri" w:cs="Arial"/>
                <w:sz w:val="18"/>
                <w:szCs w:val="18"/>
              </w:rPr>
            </w:pPr>
            <w:r>
              <w:rPr>
                <w:rFonts w:ascii="Calibri" w:hAnsi="Calibri" w:cs="Arial"/>
                <w:sz w:val="18"/>
                <w:szCs w:val="18"/>
              </w:rPr>
              <w:t>+</w:t>
            </w:r>
          </w:p>
        </w:tc>
        <w:tc>
          <w:tcPr>
            <w:tcW w:w="284" w:type="dxa"/>
            <w:vAlign w:val="center"/>
          </w:tcPr>
          <w:p w14:paraId="2EC25C0F" w14:textId="0AF276F7" w:rsidR="00DE6601" w:rsidRPr="00A93F79" w:rsidRDefault="00DE6601" w:rsidP="00DE6601">
            <w:pPr>
              <w:jc w:val="center"/>
              <w:rPr>
                <w:rFonts w:ascii="Calibri" w:hAnsi="Calibri" w:cs="Arial"/>
                <w:sz w:val="18"/>
                <w:szCs w:val="18"/>
              </w:rPr>
            </w:pPr>
            <w:r>
              <w:rPr>
                <w:rFonts w:ascii="Calibri" w:hAnsi="Calibri" w:cs="Arial"/>
                <w:sz w:val="18"/>
                <w:szCs w:val="18"/>
              </w:rPr>
              <w:t>+</w:t>
            </w:r>
          </w:p>
        </w:tc>
        <w:tc>
          <w:tcPr>
            <w:tcW w:w="283" w:type="dxa"/>
            <w:vAlign w:val="center"/>
          </w:tcPr>
          <w:p w14:paraId="71527866" w14:textId="12CAA000" w:rsidR="00DE6601" w:rsidRPr="00A93F79" w:rsidRDefault="00DE6601" w:rsidP="00DE6601">
            <w:pPr>
              <w:jc w:val="center"/>
              <w:rPr>
                <w:rFonts w:ascii="Calibri" w:hAnsi="Calibri" w:cs="Arial"/>
                <w:sz w:val="18"/>
                <w:szCs w:val="18"/>
              </w:rPr>
            </w:pPr>
            <w:r>
              <w:rPr>
                <w:rFonts w:ascii="Calibri" w:hAnsi="Calibri" w:cs="Arial"/>
                <w:sz w:val="18"/>
                <w:szCs w:val="18"/>
              </w:rPr>
              <w:t>+</w:t>
            </w:r>
          </w:p>
        </w:tc>
        <w:tc>
          <w:tcPr>
            <w:tcW w:w="994" w:type="dxa"/>
            <w:shd w:val="clear" w:color="auto" w:fill="00CC00"/>
            <w:vAlign w:val="center"/>
          </w:tcPr>
          <w:p w14:paraId="03E1E6CE" w14:textId="77777777" w:rsidR="00DE6601" w:rsidRPr="00A93F79" w:rsidRDefault="00DE6601" w:rsidP="00DE6601">
            <w:pPr>
              <w:pStyle w:val="Agenda2"/>
              <w:numPr>
                <w:ilvl w:val="0"/>
                <w:numId w:val="0"/>
              </w:numPr>
              <w:ind w:left="85" w:hanging="2"/>
              <w:rPr>
                <w:rFonts w:ascii="Calibri" w:hAnsi="Calibri" w:cs="Arial"/>
                <w:sz w:val="18"/>
                <w:szCs w:val="18"/>
              </w:rPr>
            </w:pPr>
          </w:p>
        </w:tc>
      </w:tr>
      <w:tr w:rsidR="00DE6601" w:rsidRPr="00A93F79" w14:paraId="1518D3B9" w14:textId="77777777" w:rsidTr="0020762D">
        <w:trPr>
          <w:gridAfter w:val="2"/>
          <w:wAfter w:w="10100" w:type="dxa"/>
        </w:trPr>
        <w:tc>
          <w:tcPr>
            <w:tcW w:w="2894" w:type="dxa"/>
            <w:tcBorders>
              <w:bottom w:val="double" w:sz="4" w:space="0" w:color="auto"/>
            </w:tcBorders>
            <w:vAlign w:val="center"/>
          </w:tcPr>
          <w:p w14:paraId="60179F79" w14:textId="77777777" w:rsidR="00DE6601" w:rsidRPr="00A93F79" w:rsidRDefault="00DE6601" w:rsidP="00DE6601">
            <w:pPr>
              <w:pStyle w:val="Agenda2"/>
              <w:tabs>
                <w:tab w:val="clear" w:pos="1418"/>
                <w:tab w:val="num" w:pos="459"/>
              </w:tabs>
              <w:ind w:left="459" w:hanging="459"/>
              <w:rPr>
                <w:rFonts w:ascii="Calibri" w:hAnsi="Calibri"/>
                <w:sz w:val="18"/>
                <w:szCs w:val="18"/>
              </w:rPr>
            </w:pPr>
            <w:r w:rsidRPr="003276F1">
              <w:rPr>
                <w:rFonts w:ascii="Calibri" w:hAnsi="Calibri"/>
                <w:sz w:val="18"/>
                <w:szCs w:val="18"/>
              </w:rPr>
              <w:t>Capacity building</w:t>
            </w:r>
          </w:p>
        </w:tc>
        <w:tc>
          <w:tcPr>
            <w:tcW w:w="4680" w:type="dxa"/>
            <w:tcBorders>
              <w:bottom w:val="double" w:sz="4" w:space="0" w:color="auto"/>
            </w:tcBorders>
            <w:vAlign w:val="center"/>
          </w:tcPr>
          <w:p w14:paraId="054DCACA" w14:textId="77777777" w:rsidR="00DE6601" w:rsidRPr="00237BBF" w:rsidRDefault="00DE6601" w:rsidP="00DE6601">
            <w:pPr>
              <w:pStyle w:val="Agenda2"/>
              <w:numPr>
                <w:ilvl w:val="2"/>
                <w:numId w:val="1"/>
              </w:numPr>
              <w:ind w:left="747" w:hanging="708"/>
              <w:rPr>
                <w:rFonts w:ascii="Calibri" w:hAnsi="Calibri"/>
                <w:sz w:val="18"/>
                <w:szCs w:val="18"/>
              </w:rPr>
            </w:pPr>
            <w:r w:rsidRPr="00237BBF">
              <w:rPr>
                <w:rFonts w:ascii="Calibri" w:hAnsi="Calibri"/>
                <w:noProof/>
                <w:sz w:val="18"/>
                <w:szCs w:val="18"/>
              </w:rPr>
              <w:t>Navguide</w:t>
            </w:r>
            <w:r w:rsidRPr="00237BBF">
              <w:rPr>
                <w:rFonts w:ascii="Calibri" w:hAnsi="Calibri"/>
                <w:sz w:val="18"/>
                <w:szCs w:val="18"/>
              </w:rPr>
              <w:t xml:space="preserve"> updates and review</w:t>
            </w:r>
          </w:p>
        </w:tc>
        <w:tc>
          <w:tcPr>
            <w:tcW w:w="3804" w:type="dxa"/>
            <w:tcBorders>
              <w:bottom w:val="double" w:sz="4" w:space="0" w:color="auto"/>
            </w:tcBorders>
            <w:vAlign w:val="center"/>
          </w:tcPr>
          <w:p w14:paraId="14695518" w14:textId="77777777" w:rsidR="00DE6601" w:rsidRPr="00A93F79" w:rsidRDefault="00DE6601" w:rsidP="00DE6601">
            <w:pPr>
              <w:pStyle w:val="Agenda2"/>
              <w:numPr>
                <w:ilvl w:val="0"/>
                <w:numId w:val="0"/>
              </w:numPr>
              <w:ind w:left="185"/>
              <w:rPr>
                <w:rFonts w:ascii="Calibri" w:hAnsi="Calibri"/>
                <w:sz w:val="18"/>
                <w:szCs w:val="18"/>
              </w:rPr>
            </w:pPr>
            <w:r>
              <w:rPr>
                <w:rFonts w:ascii="Calibri" w:hAnsi="Calibri"/>
                <w:sz w:val="18"/>
                <w:szCs w:val="18"/>
              </w:rPr>
              <w:t>Updated Manual</w:t>
            </w:r>
          </w:p>
        </w:tc>
        <w:tc>
          <w:tcPr>
            <w:tcW w:w="416" w:type="dxa"/>
            <w:tcBorders>
              <w:bottom w:val="double" w:sz="4" w:space="0" w:color="auto"/>
            </w:tcBorders>
            <w:vAlign w:val="center"/>
          </w:tcPr>
          <w:p w14:paraId="27F2258E" w14:textId="77777777" w:rsidR="00DE6601" w:rsidRDefault="00DE6601" w:rsidP="00DE6601">
            <w:pPr>
              <w:pStyle w:val="Agenda2"/>
              <w:numPr>
                <w:ilvl w:val="0"/>
                <w:numId w:val="0"/>
              </w:numPr>
              <w:jc w:val="center"/>
              <w:rPr>
                <w:rFonts w:ascii="Calibri" w:hAnsi="Calibri"/>
                <w:sz w:val="18"/>
                <w:szCs w:val="18"/>
              </w:rPr>
            </w:pPr>
            <w:r>
              <w:rPr>
                <w:rFonts w:ascii="Calibri" w:hAnsi="Calibri"/>
                <w:sz w:val="18"/>
                <w:szCs w:val="18"/>
              </w:rPr>
              <w:t>VC</w:t>
            </w:r>
          </w:p>
          <w:p w14:paraId="0F977608" w14:textId="77777777"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1/2/3</w:t>
            </w:r>
          </w:p>
        </w:tc>
        <w:tc>
          <w:tcPr>
            <w:tcW w:w="244" w:type="dxa"/>
            <w:tcBorders>
              <w:bottom w:val="double" w:sz="4" w:space="0" w:color="auto"/>
            </w:tcBorders>
            <w:vAlign w:val="center"/>
          </w:tcPr>
          <w:p w14:paraId="4097C249" w14:textId="77777777" w:rsidR="00DE6601" w:rsidRPr="0020762D" w:rsidRDefault="00DE6601" w:rsidP="00DE6601">
            <w:pPr>
              <w:rPr>
                <w:sz w:val="18"/>
                <w:szCs w:val="18"/>
              </w:rPr>
            </w:pPr>
          </w:p>
        </w:tc>
        <w:tc>
          <w:tcPr>
            <w:tcW w:w="284" w:type="dxa"/>
            <w:tcBorders>
              <w:bottom w:val="double" w:sz="4" w:space="0" w:color="auto"/>
            </w:tcBorders>
            <w:vAlign w:val="center"/>
          </w:tcPr>
          <w:p w14:paraId="190538E6" w14:textId="0268D14F" w:rsidR="00DE6601" w:rsidRPr="0020762D" w:rsidRDefault="00DE6601" w:rsidP="00DE6601">
            <w:pPr>
              <w:jc w:val="center"/>
              <w:rPr>
                <w:sz w:val="18"/>
                <w:szCs w:val="18"/>
              </w:rPr>
            </w:pPr>
            <w:r w:rsidRPr="0020762D">
              <w:rPr>
                <w:sz w:val="18"/>
                <w:szCs w:val="18"/>
              </w:rPr>
              <w:t>+</w:t>
            </w:r>
          </w:p>
        </w:tc>
        <w:tc>
          <w:tcPr>
            <w:tcW w:w="283" w:type="dxa"/>
            <w:tcBorders>
              <w:bottom w:val="double" w:sz="4" w:space="0" w:color="auto"/>
            </w:tcBorders>
            <w:vAlign w:val="center"/>
          </w:tcPr>
          <w:p w14:paraId="786482E1" w14:textId="3AB03323" w:rsidR="00DE6601" w:rsidRPr="0020762D" w:rsidRDefault="00DE6601" w:rsidP="00DE6601">
            <w:pPr>
              <w:jc w:val="center"/>
              <w:rPr>
                <w:rFonts w:ascii="Calibri" w:hAnsi="Calibri"/>
                <w:sz w:val="18"/>
                <w:szCs w:val="18"/>
              </w:rPr>
            </w:pPr>
            <w:r w:rsidRPr="0020762D">
              <w:rPr>
                <w:rFonts w:ascii="Calibri" w:hAnsi="Calibri"/>
                <w:sz w:val="18"/>
                <w:szCs w:val="18"/>
              </w:rPr>
              <w:t>+</w:t>
            </w:r>
          </w:p>
        </w:tc>
        <w:tc>
          <w:tcPr>
            <w:tcW w:w="284" w:type="dxa"/>
            <w:tcBorders>
              <w:bottom w:val="double" w:sz="4" w:space="0" w:color="auto"/>
            </w:tcBorders>
            <w:vAlign w:val="center"/>
          </w:tcPr>
          <w:p w14:paraId="42FDDBD6" w14:textId="25629FB3" w:rsidR="00DE6601" w:rsidRPr="0020762D" w:rsidRDefault="00DE6601" w:rsidP="00DE6601">
            <w:pPr>
              <w:jc w:val="center"/>
              <w:rPr>
                <w:rFonts w:ascii="Calibri" w:hAnsi="Calibri"/>
                <w:sz w:val="18"/>
                <w:szCs w:val="18"/>
              </w:rPr>
            </w:pPr>
            <w:r>
              <w:rPr>
                <w:rFonts w:ascii="Calibri" w:hAnsi="Calibri"/>
                <w:sz w:val="18"/>
                <w:szCs w:val="18"/>
              </w:rPr>
              <w:t>+</w:t>
            </w:r>
          </w:p>
        </w:tc>
        <w:tc>
          <w:tcPr>
            <w:tcW w:w="284" w:type="dxa"/>
            <w:tcBorders>
              <w:bottom w:val="double" w:sz="4" w:space="0" w:color="auto"/>
            </w:tcBorders>
            <w:vAlign w:val="center"/>
          </w:tcPr>
          <w:p w14:paraId="1FE78260" w14:textId="53955FE8" w:rsidR="00DE6601" w:rsidRPr="0020762D" w:rsidRDefault="00DE6601" w:rsidP="00DE6601">
            <w:pPr>
              <w:jc w:val="center"/>
              <w:rPr>
                <w:rFonts w:ascii="Calibri" w:hAnsi="Calibri"/>
                <w:sz w:val="18"/>
                <w:szCs w:val="18"/>
              </w:rPr>
            </w:pPr>
            <w:r>
              <w:rPr>
                <w:rFonts w:ascii="Calibri" w:hAnsi="Calibri"/>
                <w:sz w:val="18"/>
                <w:szCs w:val="18"/>
              </w:rPr>
              <w:t>+</w:t>
            </w:r>
          </w:p>
        </w:tc>
        <w:tc>
          <w:tcPr>
            <w:tcW w:w="284" w:type="dxa"/>
            <w:tcBorders>
              <w:bottom w:val="double" w:sz="4" w:space="0" w:color="auto"/>
            </w:tcBorders>
            <w:vAlign w:val="center"/>
          </w:tcPr>
          <w:p w14:paraId="0F816A5B" w14:textId="248D24DE" w:rsidR="00DE6601" w:rsidRPr="0020762D" w:rsidRDefault="00DE6601" w:rsidP="00DE6601">
            <w:pPr>
              <w:jc w:val="center"/>
              <w:rPr>
                <w:rFonts w:ascii="Calibri" w:hAnsi="Calibri"/>
                <w:sz w:val="18"/>
                <w:szCs w:val="18"/>
              </w:rPr>
            </w:pPr>
            <w:r>
              <w:rPr>
                <w:rFonts w:ascii="Calibri" w:hAnsi="Calibri"/>
                <w:sz w:val="18"/>
                <w:szCs w:val="18"/>
              </w:rPr>
              <w:t>+</w:t>
            </w:r>
          </w:p>
        </w:tc>
        <w:tc>
          <w:tcPr>
            <w:tcW w:w="283" w:type="dxa"/>
            <w:tcBorders>
              <w:bottom w:val="double" w:sz="4" w:space="0" w:color="auto"/>
            </w:tcBorders>
            <w:vAlign w:val="center"/>
          </w:tcPr>
          <w:p w14:paraId="72D9D17D" w14:textId="55CC2D77" w:rsidR="00DE6601" w:rsidRPr="0020762D" w:rsidRDefault="00DE6601" w:rsidP="00DE6601">
            <w:pPr>
              <w:jc w:val="center"/>
              <w:rPr>
                <w:rFonts w:ascii="Calibri" w:hAnsi="Calibri"/>
                <w:sz w:val="18"/>
                <w:szCs w:val="18"/>
              </w:rPr>
            </w:pPr>
            <w:r>
              <w:rPr>
                <w:rFonts w:ascii="Calibri" w:hAnsi="Calibri"/>
                <w:sz w:val="18"/>
                <w:szCs w:val="18"/>
              </w:rPr>
              <w:t>+</w:t>
            </w:r>
          </w:p>
        </w:tc>
        <w:tc>
          <w:tcPr>
            <w:tcW w:w="994" w:type="dxa"/>
            <w:tcBorders>
              <w:bottom w:val="double" w:sz="4" w:space="0" w:color="auto"/>
            </w:tcBorders>
            <w:shd w:val="clear" w:color="auto" w:fill="00CC00"/>
          </w:tcPr>
          <w:p w14:paraId="29469D9A" w14:textId="77777777" w:rsidR="00DE6601" w:rsidRPr="00A93F79" w:rsidRDefault="00DE6601" w:rsidP="00DE6601">
            <w:pPr>
              <w:pStyle w:val="Agenda2"/>
              <w:numPr>
                <w:ilvl w:val="0"/>
                <w:numId w:val="0"/>
              </w:numPr>
              <w:ind w:left="85"/>
              <w:rPr>
                <w:rFonts w:ascii="Calibri" w:hAnsi="Calibri"/>
                <w:sz w:val="18"/>
                <w:szCs w:val="18"/>
              </w:rPr>
            </w:pPr>
          </w:p>
        </w:tc>
      </w:tr>
      <w:tr w:rsidR="00DE6601" w:rsidRPr="00A93F79" w14:paraId="48DE20DC" w14:textId="77777777" w:rsidTr="00F07C6B">
        <w:trPr>
          <w:gridAfter w:val="2"/>
          <w:wAfter w:w="10100" w:type="dxa"/>
        </w:trPr>
        <w:tc>
          <w:tcPr>
            <w:tcW w:w="14734" w:type="dxa"/>
            <w:gridSpan w:val="12"/>
            <w:tcBorders>
              <w:top w:val="double" w:sz="4" w:space="0" w:color="auto"/>
            </w:tcBorders>
            <w:shd w:val="pct10" w:color="auto" w:fill="auto"/>
            <w:vAlign w:val="center"/>
          </w:tcPr>
          <w:p w14:paraId="747F0B37" w14:textId="77777777" w:rsidR="00DE6601" w:rsidRPr="007107F9" w:rsidRDefault="00DE6601" w:rsidP="00DE6601">
            <w:pPr>
              <w:pStyle w:val="Agenda1"/>
              <w:tabs>
                <w:tab w:val="num" w:pos="459"/>
              </w:tabs>
              <w:ind w:left="185" w:firstLine="0"/>
              <w:jc w:val="left"/>
              <w:rPr>
                <w:rFonts w:ascii="Calibri" w:hAnsi="Calibri"/>
                <w:b/>
                <w:sz w:val="18"/>
                <w:szCs w:val="18"/>
              </w:rPr>
            </w:pPr>
            <w:r w:rsidRPr="007107F9">
              <w:rPr>
                <w:rFonts w:ascii="Calibri" w:hAnsi="Calibri"/>
                <w:b/>
                <w:sz w:val="18"/>
                <w:szCs w:val="18"/>
              </w:rPr>
              <w:t>Standard 1060 Digital communications technologies</w:t>
            </w:r>
          </w:p>
        </w:tc>
      </w:tr>
      <w:tr w:rsidR="00DE6601" w:rsidRPr="00A93F79" w14:paraId="6F657CFB" w14:textId="77777777" w:rsidTr="0020762D">
        <w:trPr>
          <w:gridAfter w:val="2"/>
          <w:wAfter w:w="10100" w:type="dxa"/>
        </w:trPr>
        <w:tc>
          <w:tcPr>
            <w:tcW w:w="2894" w:type="dxa"/>
            <w:vMerge w:val="restart"/>
            <w:vAlign w:val="center"/>
          </w:tcPr>
          <w:p w14:paraId="0C9F76B6" w14:textId="77777777" w:rsidR="00DE6601" w:rsidRPr="00A93F79" w:rsidRDefault="00DE6601" w:rsidP="00DE6601">
            <w:pPr>
              <w:pStyle w:val="Agenda2"/>
              <w:tabs>
                <w:tab w:val="clear" w:pos="1418"/>
                <w:tab w:val="num" w:pos="459"/>
              </w:tabs>
              <w:ind w:left="459" w:hanging="459"/>
              <w:rPr>
                <w:rFonts w:ascii="Calibri" w:hAnsi="Calibri"/>
                <w:sz w:val="18"/>
                <w:szCs w:val="18"/>
              </w:rPr>
            </w:pPr>
            <w:r w:rsidRPr="00DC291F">
              <w:rPr>
                <w:rFonts w:ascii="Calibri" w:hAnsi="Calibri"/>
                <w:sz w:val="18"/>
                <w:szCs w:val="18"/>
              </w:rPr>
              <w:t>Harmonised maritime connectivity (Maritime Internet of Things, intelligent sensors, AtoN monitoring)</w:t>
            </w:r>
          </w:p>
        </w:tc>
        <w:tc>
          <w:tcPr>
            <w:tcW w:w="4680" w:type="dxa"/>
            <w:vAlign w:val="center"/>
          </w:tcPr>
          <w:p w14:paraId="5C99CEFA" w14:textId="77777777" w:rsidR="00DE6601" w:rsidRPr="00B63460" w:rsidRDefault="00DE6601" w:rsidP="00DE6601">
            <w:pPr>
              <w:pStyle w:val="Agenda2"/>
              <w:numPr>
                <w:ilvl w:val="2"/>
                <w:numId w:val="1"/>
              </w:numPr>
              <w:ind w:left="747" w:hanging="708"/>
              <w:rPr>
                <w:rFonts w:ascii="Calibri" w:hAnsi="Calibri"/>
                <w:sz w:val="18"/>
                <w:szCs w:val="18"/>
              </w:rPr>
            </w:pPr>
            <w:r w:rsidRPr="00B63460">
              <w:rPr>
                <w:rFonts w:ascii="Calibri" w:hAnsi="Calibri"/>
                <w:sz w:val="18"/>
                <w:szCs w:val="18"/>
              </w:rPr>
              <w:t>Review telemetry Guideline 1008.</w:t>
            </w:r>
          </w:p>
        </w:tc>
        <w:tc>
          <w:tcPr>
            <w:tcW w:w="3804" w:type="dxa"/>
            <w:vAlign w:val="center"/>
          </w:tcPr>
          <w:p w14:paraId="13A622C4" w14:textId="77777777" w:rsidR="00DE6601" w:rsidRPr="00A93F79" w:rsidRDefault="00DE6601" w:rsidP="00DE6601">
            <w:pPr>
              <w:pStyle w:val="Agenda2"/>
              <w:numPr>
                <w:ilvl w:val="0"/>
                <w:numId w:val="0"/>
              </w:numPr>
              <w:ind w:left="185"/>
              <w:rPr>
                <w:rFonts w:ascii="Calibri" w:hAnsi="Calibri"/>
                <w:sz w:val="18"/>
                <w:szCs w:val="18"/>
              </w:rPr>
            </w:pPr>
            <w:r>
              <w:rPr>
                <w:rFonts w:ascii="Calibri" w:hAnsi="Calibri"/>
                <w:sz w:val="18"/>
                <w:szCs w:val="18"/>
              </w:rPr>
              <w:t xml:space="preserve">Revised Guideline, </w:t>
            </w:r>
            <w:r w:rsidRPr="00692D5D">
              <w:rPr>
                <w:rFonts w:ascii="Calibri" w:hAnsi="Calibri"/>
                <w:sz w:val="18"/>
                <w:szCs w:val="18"/>
              </w:rPr>
              <w:t>Last updated 2009</w:t>
            </w:r>
          </w:p>
        </w:tc>
        <w:tc>
          <w:tcPr>
            <w:tcW w:w="416" w:type="dxa"/>
            <w:vAlign w:val="center"/>
          </w:tcPr>
          <w:p w14:paraId="679079CA" w14:textId="05AAA2D1" w:rsidR="00DE6601" w:rsidRPr="00A93F79" w:rsidRDefault="00DE6601" w:rsidP="00DE6601">
            <w:pPr>
              <w:pStyle w:val="Agenda2"/>
              <w:numPr>
                <w:ilvl w:val="0"/>
                <w:numId w:val="0"/>
              </w:numPr>
              <w:jc w:val="center"/>
              <w:rPr>
                <w:rFonts w:ascii="Calibri" w:hAnsi="Calibri"/>
                <w:sz w:val="18"/>
                <w:szCs w:val="18"/>
              </w:rPr>
            </w:pPr>
            <w:r w:rsidRPr="00DE6601">
              <w:rPr>
                <w:rFonts w:ascii="Calibri" w:hAnsi="Calibri"/>
                <w:sz w:val="18"/>
                <w:szCs w:val="18"/>
              </w:rPr>
              <w:t>2</w:t>
            </w:r>
          </w:p>
        </w:tc>
        <w:tc>
          <w:tcPr>
            <w:tcW w:w="244" w:type="dxa"/>
            <w:vAlign w:val="center"/>
          </w:tcPr>
          <w:p w14:paraId="2C9D2A41" w14:textId="77777777" w:rsidR="00DE6601" w:rsidRPr="00A93F79" w:rsidRDefault="00DE6601" w:rsidP="00DE6601">
            <w:pPr>
              <w:pStyle w:val="Agenda2"/>
              <w:numPr>
                <w:ilvl w:val="0"/>
                <w:numId w:val="0"/>
              </w:numPr>
              <w:jc w:val="center"/>
              <w:rPr>
                <w:rFonts w:ascii="Calibri" w:hAnsi="Calibri"/>
                <w:sz w:val="18"/>
                <w:szCs w:val="18"/>
              </w:rPr>
            </w:pPr>
          </w:p>
        </w:tc>
        <w:tc>
          <w:tcPr>
            <w:tcW w:w="284" w:type="dxa"/>
            <w:vAlign w:val="center"/>
          </w:tcPr>
          <w:p w14:paraId="246ABA5C" w14:textId="77777777" w:rsidR="00DE6601" w:rsidRPr="00A93F79" w:rsidRDefault="00DE6601" w:rsidP="00DE6601">
            <w:pPr>
              <w:pStyle w:val="Agenda2"/>
              <w:numPr>
                <w:ilvl w:val="0"/>
                <w:numId w:val="0"/>
              </w:numPr>
              <w:jc w:val="center"/>
              <w:rPr>
                <w:rFonts w:ascii="Calibri" w:hAnsi="Calibri"/>
                <w:sz w:val="18"/>
                <w:szCs w:val="18"/>
              </w:rPr>
            </w:pPr>
          </w:p>
        </w:tc>
        <w:tc>
          <w:tcPr>
            <w:tcW w:w="283" w:type="dxa"/>
            <w:vAlign w:val="center"/>
          </w:tcPr>
          <w:p w14:paraId="2D7C1E7C" w14:textId="14F91FC0"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w:t>
            </w:r>
          </w:p>
        </w:tc>
        <w:tc>
          <w:tcPr>
            <w:tcW w:w="284" w:type="dxa"/>
            <w:vAlign w:val="center"/>
          </w:tcPr>
          <w:p w14:paraId="0DAA4455" w14:textId="3443C358"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w:t>
            </w:r>
          </w:p>
        </w:tc>
        <w:tc>
          <w:tcPr>
            <w:tcW w:w="284" w:type="dxa"/>
            <w:vAlign w:val="center"/>
          </w:tcPr>
          <w:p w14:paraId="580C16B7" w14:textId="26A9E275"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w:t>
            </w:r>
          </w:p>
        </w:tc>
        <w:tc>
          <w:tcPr>
            <w:tcW w:w="284" w:type="dxa"/>
            <w:vAlign w:val="center"/>
          </w:tcPr>
          <w:p w14:paraId="62D06044" w14:textId="5E617406"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w:t>
            </w:r>
          </w:p>
        </w:tc>
        <w:tc>
          <w:tcPr>
            <w:tcW w:w="283" w:type="dxa"/>
            <w:vAlign w:val="center"/>
          </w:tcPr>
          <w:p w14:paraId="6F09FF38" w14:textId="5BACFBFF" w:rsidR="00DE6601" w:rsidRPr="00A93F79" w:rsidRDefault="00DE6601" w:rsidP="00DE6601">
            <w:pPr>
              <w:pStyle w:val="Agenda2"/>
              <w:numPr>
                <w:ilvl w:val="0"/>
                <w:numId w:val="0"/>
              </w:numPr>
              <w:jc w:val="center"/>
              <w:rPr>
                <w:rFonts w:ascii="Calibri" w:hAnsi="Calibri"/>
                <w:sz w:val="18"/>
                <w:szCs w:val="18"/>
              </w:rPr>
            </w:pPr>
            <w:r>
              <w:rPr>
                <w:rFonts w:ascii="Calibri" w:hAnsi="Calibri"/>
                <w:sz w:val="18"/>
                <w:szCs w:val="18"/>
              </w:rPr>
              <w:t>+</w:t>
            </w:r>
          </w:p>
        </w:tc>
        <w:tc>
          <w:tcPr>
            <w:tcW w:w="994" w:type="dxa"/>
            <w:shd w:val="clear" w:color="auto" w:fill="00CC00"/>
            <w:vAlign w:val="center"/>
          </w:tcPr>
          <w:p w14:paraId="6D910479" w14:textId="77777777" w:rsidR="00DE6601" w:rsidRPr="00A93F79" w:rsidRDefault="00DE6601" w:rsidP="00DE6601">
            <w:pPr>
              <w:pStyle w:val="Agenda2"/>
              <w:numPr>
                <w:ilvl w:val="0"/>
                <w:numId w:val="0"/>
              </w:numPr>
              <w:ind w:left="85"/>
              <w:rPr>
                <w:rFonts w:ascii="Calibri" w:hAnsi="Calibri"/>
                <w:sz w:val="18"/>
                <w:szCs w:val="18"/>
              </w:rPr>
            </w:pPr>
          </w:p>
        </w:tc>
      </w:tr>
      <w:tr w:rsidR="00DE6601" w:rsidRPr="00A93F79" w14:paraId="56FF3D2F" w14:textId="77777777" w:rsidTr="00B64B6B">
        <w:trPr>
          <w:gridAfter w:val="2"/>
          <w:wAfter w:w="10100" w:type="dxa"/>
        </w:trPr>
        <w:tc>
          <w:tcPr>
            <w:tcW w:w="2894" w:type="dxa"/>
            <w:vMerge/>
            <w:vAlign w:val="center"/>
          </w:tcPr>
          <w:p w14:paraId="2BC92985" w14:textId="77777777" w:rsidR="00DE6601" w:rsidRPr="00A93F79" w:rsidRDefault="00DE6601" w:rsidP="00DE6601">
            <w:pPr>
              <w:pStyle w:val="Agenda2"/>
              <w:tabs>
                <w:tab w:val="clear" w:pos="1418"/>
                <w:tab w:val="num" w:pos="459"/>
              </w:tabs>
              <w:ind w:left="459" w:hanging="459"/>
              <w:rPr>
                <w:rFonts w:ascii="Calibri" w:hAnsi="Calibri"/>
                <w:sz w:val="18"/>
                <w:szCs w:val="18"/>
              </w:rPr>
            </w:pPr>
          </w:p>
        </w:tc>
        <w:tc>
          <w:tcPr>
            <w:tcW w:w="4680" w:type="dxa"/>
            <w:vAlign w:val="center"/>
          </w:tcPr>
          <w:p w14:paraId="5F4A927B" w14:textId="73B16A46" w:rsidR="00DE6601" w:rsidRPr="00AA4E8A" w:rsidRDefault="00DE6601" w:rsidP="00DE6601">
            <w:pPr>
              <w:pStyle w:val="Agenda2"/>
              <w:numPr>
                <w:ilvl w:val="2"/>
                <w:numId w:val="1"/>
              </w:numPr>
              <w:ind w:left="747" w:hanging="708"/>
              <w:rPr>
                <w:rFonts w:ascii="Calibri" w:hAnsi="Calibri"/>
                <w:sz w:val="18"/>
                <w:szCs w:val="18"/>
              </w:rPr>
            </w:pPr>
            <w:r w:rsidRPr="00AA4E8A">
              <w:rPr>
                <w:rFonts w:ascii="Calibri" w:hAnsi="Calibri"/>
                <w:sz w:val="18"/>
                <w:szCs w:val="18"/>
              </w:rPr>
              <w:t>Review of engineering support for e-navigation services, (including hot/cold climates &amp; radio propagation).</w:t>
            </w:r>
            <w:r w:rsidR="00AA4E8A">
              <w:rPr>
                <w:rFonts w:ascii="Calibri" w:hAnsi="Calibri"/>
                <w:sz w:val="18"/>
                <w:szCs w:val="18"/>
              </w:rPr>
              <w:t xml:space="preserve"> TO BE CONFIRMED</w:t>
            </w:r>
          </w:p>
        </w:tc>
        <w:tc>
          <w:tcPr>
            <w:tcW w:w="3804" w:type="dxa"/>
            <w:vAlign w:val="center"/>
          </w:tcPr>
          <w:p w14:paraId="4AE2573E" w14:textId="52294557" w:rsidR="00DE6601" w:rsidRPr="00B64B6B" w:rsidRDefault="00DE6601" w:rsidP="00DE6601">
            <w:pPr>
              <w:pStyle w:val="Agenda2"/>
              <w:numPr>
                <w:ilvl w:val="0"/>
                <w:numId w:val="0"/>
              </w:numPr>
              <w:ind w:left="185"/>
              <w:rPr>
                <w:rFonts w:ascii="Calibri" w:hAnsi="Calibri"/>
                <w:sz w:val="18"/>
                <w:szCs w:val="18"/>
              </w:rPr>
            </w:pPr>
            <w:r w:rsidRPr="00B64B6B">
              <w:rPr>
                <w:rFonts w:ascii="Calibri" w:hAnsi="Calibri"/>
                <w:sz w:val="18"/>
                <w:szCs w:val="18"/>
              </w:rPr>
              <w:t xml:space="preserve">Information paper (for ENG use) </w:t>
            </w:r>
          </w:p>
        </w:tc>
        <w:tc>
          <w:tcPr>
            <w:tcW w:w="416" w:type="dxa"/>
            <w:vAlign w:val="center"/>
          </w:tcPr>
          <w:p w14:paraId="6839C834" w14:textId="77777777" w:rsidR="00DE6601" w:rsidRPr="00DE6601" w:rsidRDefault="00DE6601" w:rsidP="00DE6601">
            <w:pPr>
              <w:pStyle w:val="Agenda2"/>
              <w:numPr>
                <w:ilvl w:val="0"/>
                <w:numId w:val="0"/>
              </w:numPr>
              <w:jc w:val="center"/>
              <w:rPr>
                <w:rFonts w:ascii="Calibri" w:hAnsi="Calibri"/>
                <w:sz w:val="18"/>
                <w:szCs w:val="18"/>
                <w:highlight w:val="yellow"/>
              </w:rPr>
            </w:pPr>
            <w:r w:rsidRPr="00B64B6B">
              <w:rPr>
                <w:rFonts w:ascii="Calibri" w:hAnsi="Calibri"/>
                <w:sz w:val="18"/>
                <w:szCs w:val="18"/>
              </w:rPr>
              <w:t>3</w:t>
            </w:r>
          </w:p>
        </w:tc>
        <w:tc>
          <w:tcPr>
            <w:tcW w:w="244" w:type="dxa"/>
            <w:vAlign w:val="center"/>
          </w:tcPr>
          <w:p w14:paraId="0BC25533" w14:textId="3DDBE4F5" w:rsidR="00DE6601" w:rsidRPr="00A93F79" w:rsidRDefault="00B64B6B" w:rsidP="00DE6601">
            <w:pPr>
              <w:jc w:val="center"/>
              <w:rPr>
                <w:rFonts w:ascii="Calibri" w:hAnsi="Calibri" w:cs="Arial"/>
                <w:sz w:val="18"/>
                <w:szCs w:val="18"/>
              </w:rPr>
            </w:pPr>
            <w:r>
              <w:rPr>
                <w:rFonts w:ascii="Calibri" w:hAnsi="Calibri" w:cs="Arial"/>
                <w:sz w:val="18"/>
                <w:szCs w:val="18"/>
              </w:rPr>
              <w:t>+</w:t>
            </w:r>
          </w:p>
        </w:tc>
        <w:tc>
          <w:tcPr>
            <w:tcW w:w="284" w:type="dxa"/>
            <w:vAlign w:val="center"/>
          </w:tcPr>
          <w:p w14:paraId="394B44FE" w14:textId="37EB57F5" w:rsidR="00DE6601" w:rsidRPr="00A93F79" w:rsidRDefault="00B64B6B" w:rsidP="00DE6601">
            <w:pPr>
              <w:jc w:val="center"/>
              <w:rPr>
                <w:rFonts w:ascii="Calibri" w:hAnsi="Calibri" w:cs="Arial"/>
                <w:sz w:val="18"/>
                <w:szCs w:val="18"/>
              </w:rPr>
            </w:pPr>
            <w:r>
              <w:rPr>
                <w:rFonts w:ascii="Calibri" w:hAnsi="Calibri" w:cs="Arial"/>
                <w:sz w:val="18"/>
                <w:szCs w:val="18"/>
              </w:rPr>
              <w:t>+</w:t>
            </w:r>
          </w:p>
        </w:tc>
        <w:tc>
          <w:tcPr>
            <w:tcW w:w="283" w:type="dxa"/>
            <w:vAlign w:val="center"/>
          </w:tcPr>
          <w:p w14:paraId="17A29859" w14:textId="5A9A1A62" w:rsidR="00DE6601" w:rsidRPr="00A93F79" w:rsidRDefault="00B64B6B" w:rsidP="00DE6601">
            <w:pPr>
              <w:jc w:val="center"/>
              <w:rPr>
                <w:rFonts w:ascii="Calibri" w:hAnsi="Calibri" w:cs="Arial"/>
                <w:sz w:val="18"/>
                <w:szCs w:val="18"/>
              </w:rPr>
            </w:pPr>
            <w:r>
              <w:rPr>
                <w:rFonts w:ascii="Calibri" w:hAnsi="Calibri" w:cs="Arial"/>
                <w:sz w:val="18"/>
                <w:szCs w:val="18"/>
              </w:rPr>
              <w:t>+</w:t>
            </w:r>
          </w:p>
        </w:tc>
        <w:tc>
          <w:tcPr>
            <w:tcW w:w="284" w:type="dxa"/>
            <w:vAlign w:val="center"/>
          </w:tcPr>
          <w:p w14:paraId="53BB3A2A" w14:textId="64F30D46" w:rsidR="00DE6601" w:rsidRPr="00A93F79" w:rsidRDefault="00B64B6B" w:rsidP="00DE6601">
            <w:pPr>
              <w:jc w:val="center"/>
              <w:rPr>
                <w:rFonts w:ascii="Calibri" w:hAnsi="Calibri" w:cs="Arial"/>
                <w:sz w:val="18"/>
                <w:szCs w:val="18"/>
              </w:rPr>
            </w:pPr>
            <w:r>
              <w:rPr>
                <w:rFonts w:ascii="Calibri" w:hAnsi="Calibri" w:cs="Arial"/>
                <w:sz w:val="18"/>
                <w:szCs w:val="18"/>
              </w:rPr>
              <w:t>+</w:t>
            </w:r>
          </w:p>
        </w:tc>
        <w:tc>
          <w:tcPr>
            <w:tcW w:w="284" w:type="dxa"/>
            <w:vAlign w:val="center"/>
          </w:tcPr>
          <w:p w14:paraId="50B34110" w14:textId="5B5110F1" w:rsidR="00DE6601" w:rsidRPr="00A93F79" w:rsidRDefault="00B64B6B" w:rsidP="00DE6601">
            <w:pPr>
              <w:jc w:val="center"/>
              <w:rPr>
                <w:rFonts w:ascii="Calibri" w:hAnsi="Calibri" w:cs="Arial"/>
                <w:sz w:val="18"/>
                <w:szCs w:val="18"/>
              </w:rPr>
            </w:pPr>
            <w:r>
              <w:rPr>
                <w:rFonts w:ascii="Calibri" w:hAnsi="Calibri" w:cs="Arial"/>
                <w:sz w:val="18"/>
                <w:szCs w:val="18"/>
              </w:rPr>
              <w:t>+</w:t>
            </w:r>
          </w:p>
        </w:tc>
        <w:tc>
          <w:tcPr>
            <w:tcW w:w="284" w:type="dxa"/>
            <w:vAlign w:val="center"/>
          </w:tcPr>
          <w:p w14:paraId="07D3DA8F" w14:textId="5003D793" w:rsidR="00DE6601" w:rsidRPr="00A93F79" w:rsidRDefault="00B64B6B" w:rsidP="00DE6601">
            <w:pPr>
              <w:jc w:val="center"/>
              <w:rPr>
                <w:rFonts w:ascii="Calibri" w:hAnsi="Calibri" w:cs="Arial"/>
                <w:sz w:val="18"/>
                <w:szCs w:val="18"/>
              </w:rPr>
            </w:pPr>
            <w:r>
              <w:rPr>
                <w:rFonts w:ascii="Calibri" w:hAnsi="Calibri" w:cs="Arial"/>
                <w:sz w:val="18"/>
                <w:szCs w:val="18"/>
              </w:rPr>
              <w:t>+</w:t>
            </w:r>
          </w:p>
        </w:tc>
        <w:tc>
          <w:tcPr>
            <w:tcW w:w="283" w:type="dxa"/>
            <w:vAlign w:val="center"/>
          </w:tcPr>
          <w:p w14:paraId="657447F5" w14:textId="3E71FD11" w:rsidR="00DE6601" w:rsidRPr="00A93F79" w:rsidRDefault="00B64B6B" w:rsidP="00DE6601">
            <w:pPr>
              <w:jc w:val="center"/>
              <w:rPr>
                <w:rFonts w:ascii="Calibri" w:hAnsi="Calibri" w:cs="Arial"/>
                <w:sz w:val="18"/>
                <w:szCs w:val="18"/>
              </w:rPr>
            </w:pPr>
            <w:r>
              <w:rPr>
                <w:rFonts w:ascii="Calibri" w:hAnsi="Calibri" w:cs="Arial"/>
                <w:sz w:val="18"/>
                <w:szCs w:val="18"/>
              </w:rPr>
              <w:t>+</w:t>
            </w:r>
          </w:p>
        </w:tc>
        <w:tc>
          <w:tcPr>
            <w:tcW w:w="994" w:type="dxa"/>
            <w:shd w:val="clear" w:color="auto" w:fill="00CC00"/>
            <w:vAlign w:val="center"/>
          </w:tcPr>
          <w:p w14:paraId="38F9820F" w14:textId="77777777" w:rsidR="00DE6601" w:rsidRPr="00A93F79" w:rsidRDefault="00DE6601" w:rsidP="00DE6601">
            <w:pPr>
              <w:ind w:left="85"/>
              <w:rPr>
                <w:rFonts w:ascii="Calibri" w:hAnsi="Calibri" w:cs="Arial"/>
                <w:sz w:val="18"/>
                <w:szCs w:val="18"/>
              </w:rPr>
            </w:pPr>
          </w:p>
        </w:tc>
      </w:tr>
    </w:tbl>
    <w:p w14:paraId="2E5C5BBD" w14:textId="77777777" w:rsidR="00AE72CB" w:rsidRPr="00A93F79" w:rsidRDefault="00AE72CB" w:rsidP="0054630B">
      <w:pPr>
        <w:rPr>
          <w:rFonts w:ascii="Calibri" w:hAnsi="Calibri"/>
          <w:sz w:val="18"/>
          <w:szCs w:val="18"/>
        </w:rPr>
      </w:pPr>
    </w:p>
    <w:sectPr w:rsidR="00AE72CB" w:rsidRPr="00A93F79" w:rsidSect="003C6A37">
      <w:headerReference w:type="even" r:id="rId8"/>
      <w:headerReference w:type="default" r:id="rId9"/>
      <w:footerReference w:type="default" r:id="rId10"/>
      <w:headerReference w:type="first" r:id="rId11"/>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440313" w14:textId="77777777" w:rsidR="00B050D7" w:rsidRDefault="00B050D7" w:rsidP="00265694">
      <w:pPr>
        <w:spacing w:after="0" w:line="240" w:lineRule="auto"/>
      </w:pPr>
      <w:r>
        <w:separator/>
      </w:r>
    </w:p>
  </w:endnote>
  <w:endnote w:type="continuationSeparator" w:id="0">
    <w:p w14:paraId="4C2AF5A5" w14:textId="77777777" w:rsidR="00B050D7" w:rsidRDefault="00B050D7" w:rsidP="002656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2FD7C" w14:textId="0A5A6A61" w:rsidR="007C79CE" w:rsidRDefault="007C79CE">
    <w:pPr>
      <w:pStyle w:val="Pieddepage"/>
    </w:pPr>
    <w:r>
      <w:t>ENG</w:t>
    </w:r>
    <w:r w:rsidRPr="00A628AC">
      <w:t xml:space="preserve"> Committee – </w:t>
    </w:r>
    <w:r>
      <w:t>Task</w:t>
    </w:r>
    <w:r w:rsidRPr="00A628AC">
      <w:t xml:space="preserve"> Plan 201</w:t>
    </w:r>
    <w:r>
      <w:t>8</w:t>
    </w:r>
    <w:r w:rsidRPr="00A628AC">
      <w:t>-20</w:t>
    </w:r>
    <w:r>
      <w:t>22</w:t>
    </w:r>
  </w:p>
  <w:p w14:paraId="45A37230" w14:textId="77777777" w:rsidR="007C79CE" w:rsidRDefault="007C79C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57E83F" w14:textId="77777777" w:rsidR="00B050D7" w:rsidRDefault="00B050D7" w:rsidP="00265694">
      <w:pPr>
        <w:spacing w:after="0" w:line="240" w:lineRule="auto"/>
      </w:pPr>
      <w:r>
        <w:separator/>
      </w:r>
    </w:p>
  </w:footnote>
  <w:footnote w:type="continuationSeparator" w:id="0">
    <w:p w14:paraId="45A827FD" w14:textId="77777777" w:rsidR="00B050D7" w:rsidRDefault="00B050D7" w:rsidP="002656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AA6A69" w14:textId="570C94E6" w:rsidR="007C79CE" w:rsidRDefault="007C79CE">
    <w:pPr>
      <w:pStyle w:val="En-tte"/>
    </w:pPr>
    <w:r>
      <w:rPr>
        <w:noProof/>
      </w:rPr>
      <w:pict w14:anchorId="1AEB7C4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5914266" o:spid="_x0000_s2050" type="#_x0000_t136" style="position:absolute;margin-left:0;margin-top:0;width:381.75pt;height:254.5pt;rotation:315;z-index:-2516541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C8C5DD" w14:textId="215B732C" w:rsidR="007C79CE" w:rsidRDefault="007C79CE" w:rsidP="00A628AC">
    <w:pPr>
      <w:pStyle w:val="En-tte"/>
      <w:wordWrap w:val="0"/>
      <w:jc w:val="right"/>
      <w:rPr>
        <w:lang w:eastAsia="ja-JP"/>
      </w:rPr>
    </w:pPr>
    <w:r>
      <w:rPr>
        <w:lang w:eastAsia="ja-JP"/>
      </w:rPr>
      <w:t>ENG8-12.2.1</w:t>
    </w:r>
  </w:p>
  <w:p w14:paraId="66C0A56F" w14:textId="4C5E2830" w:rsidR="007C79CE" w:rsidRPr="00A628AC" w:rsidRDefault="007C79CE" w:rsidP="00A628AC">
    <w:pPr>
      <w:pStyle w:val="En-tte"/>
      <w:wordWrap w:val="0"/>
      <w:jc w:val="right"/>
      <w:rPr>
        <w:lang w:eastAsia="ja-JP"/>
      </w:rPr>
    </w:pPr>
    <w:r>
      <w:rPr>
        <w:noProof/>
      </w:rPr>
      <w:pict w14:anchorId="2FC5E66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5914267" o:spid="_x0000_s2051" type="#_x0000_t136" style="position:absolute;left:0;text-align:left;margin-left:0;margin-top:0;width:381.75pt;height:254.5pt;rotation:315;z-index:-2516520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fr-FR" w:eastAsia="fr-FR"/>
      </w:rPr>
      <w:drawing>
        <wp:anchor distT="0" distB="0" distL="114300" distR="114300" simplePos="0" relativeHeight="251658240" behindDoc="0" locked="0" layoutInCell="1" allowOverlap="1" wp14:anchorId="68C24234" wp14:editId="7F72AE89">
          <wp:simplePos x="0" y="0"/>
          <wp:positionH relativeFrom="column">
            <wp:posOffset>4233545</wp:posOffset>
          </wp:positionH>
          <wp:positionV relativeFrom="paragraph">
            <wp:posOffset>-451485</wp:posOffset>
          </wp:positionV>
          <wp:extent cx="898525" cy="8763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98525" cy="876300"/>
                  </a:xfrm>
                  <a:prstGeom prst="rect">
                    <a:avLst/>
                  </a:prstGeom>
                </pic:spPr>
              </pic:pic>
            </a:graphicData>
          </a:graphic>
        </wp:anchor>
      </w:drawing>
    </w:r>
    <w:r>
      <w:rPr>
        <w:lang w:eastAsia="ja-JP"/>
      </w:rPr>
      <w:t>Formerly ENG8-7.1 (20181002)</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3C0CA" w14:textId="4E3029A2" w:rsidR="007C79CE" w:rsidRDefault="007C79CE">
    <w:pPr>
      <w:pStyle w:val="En-tte"/>
    </w:pPr>
    <w:r>
      <w:rPr>
        <w:noProof/>
      </w:rPr>
      <w:pict w14:anchorId="6FBA03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5914265" o:spid="_x0000_s2049" type="#_x0000_t136" style="position:absolute;margin-left:0;margin-top:0;width:381.75pt;height:254.5pt;rotation:315;z-index:-2516561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C776D"/>
    <w:multiLevelType w:val="multilevel"/>
    <w:tmpl w:val="0234E30C"/>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7" w:hanging="567"/>
      </w:pPr>
      <w:rPr>
        <w:rFonts w:hint="default"/>
        <w:sz w:val="18"/>
        <w:szCs w:val="18"/>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chel COUSQUER">
    <w15:presenceInfo w15:providerId="None" w15:userId="Michel COUSQUER"/>
  </w15:person>
  <w15:person w15:author="M. Hoppe">
    <w15:presenceInfo w15:providerId="Windows Live" w15:userId="49acaf9164c706d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activeWritingStyle w:appName="MSWord" w:lang="fr-FR" w:vendorID="64" w:dllVersion="6" w:nlCheck="1" w:checkStyle="0"/>
  <w:activeWritingStyle w:appName="MSWord" w:lang="en-GB" w:vendorID="64" w:dllVersion="6" w:nlCheck="1" w:checkStyle="1"/>
  <w:activeWritingStyle w:appName="MSWord" w:lang="en-IE" w:vendorID="64" w:dllVersion="6" w:nlCheck="1" w:checkStyle="1"/>
  <w:activeWritingStyle w:appName="MSWord" w:lang="en-GB" w:vendorID="64" w:dllVersion="4096" w:nlCheck="1" w:checkStyle="0"/>
  <w:activeWritingStyle w:appName="MSWord" w:lang="en-IE" w:vendorID="64" w:dllVersion="4096" w:nlCheck="1" w:checkStyle="0"/>
  <w:activeWritingStyle w:appName="MSWord" w:lang="en-GB" w:vendorID="64" w:dllVersion="131078" w:nlCheck="1" w:checkStyle="1"/>
  <w:activeWritingStyle w:appName="MSWord" w:lang="en-IE" w:vendorID="64" w:dllVersion="131078" w:nlCheck="1" w:checkStyle="1"/>
  <w:activeWritingStyle w:appName="MSWord" w:lang="fr-FR" w:vendorID="64" w:dllVersion="131078" w:nlCheck="1" w:checkStyle="0"/>
  <w:proofState w:spelling="clean" w:grammar="clean"/>
  <w:trackRevisions/>
  <w:defaultTabStop w:val="720"/>
  <w:hyphenationZone w:val="425"/>
  <w:characterSpacingControl w:val="doNotCompress"/>
  <w:hdrShapeDefaults>
    <o:shapedefaults v:ext="edit" spidmax="2052">
      <v:textbox inset="5.85pt,.7pt,5.85pt,.7pt"/>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7K0MDQ2szQzNDc2MDdX0lEKTi0uzszPAykwrgUAWnu39ywAAAA="/>
  </w:docVars>
  <w:rsids>
    <w:rsidRoot w:val="0054630B"/>
    <w:rsid w:val="00010CE5"/>
    <w:rsid w:val="00014383"/>
    <w:rsid w:val="00021F66"/>
    <w:rsid w:val="000367EA"/>
    <w:rsid w:val="00041A24"/>
    <w:rsid w:val="000465C7"/>
    <w:rsid w:val="00046687"/>
    <w:rsid w:val="00046AB8"/>
    <w:rsid w:val="00052CD4"/>
    <w:rsid w:val="0005611D"/>
    <w:rsid w:val="000635C6"/>
    <w:rsid w:val="00063C4E"/>
    <w:rsid w:val="000667D0"/>
    <w:rsid w:val="00074D6D"/>
    <w:rsid w:val="000936D7"/>
    <w:rsid w:val="00095935"/>
    <w:rsid w:val="00095E25"/>
    <w:rsid w:val="000A3B0D"/>
    <w:rsid w:val="000B4137"/>
    <w:rsid w:val="000B47B2"/>
    <w:rsid w:val="000B6F98"/>
    <w:rsid w:val="000B7DCF"/>
    <w:rsid w:val="000C4AD6"/>
    <w:rsid w:val="000C7579"/>
    <w:rsid w:val="000D0024"/>
    <w:rsid w:val="000D1CD2"/>
    <w:rsid w:val="000D3A7A"/>
    <w:rsid w:val="000D3AF5"/>
    <w:rsid w:val="000D3C76"/>
    <w:rsid w:val="000D5930"/>
    <w:rsid w:val="000D5A4F"/>
    <w:rsid w:val="000F55A0"/>
    <w:rsid w:val="000F6B1B"/>
    <w:rsid w:val="00127CB7"/>
    <w:rsid w:val="00131115"/>
    <w:rsid w:val="0015354A"/>
    <w:rsid w:val="00157853"/>
    <w:rsid w:val="001611B5"/>
    <w:rsid w:val="00162137"/>
    <w:rsid w:val="00163917"/>
    <w:rsid w:val="00167E50"/>
    <w:rsid w:val="001708F0"/>
    <w:rsid w:val="00172492"/>
    <w:rsid w:val="001739A2"/>
    <w:rsid w:val="00173C8B"/>
    <w:rsid w:val="00180A9F"/>
    <w:rsid w:val="00181617"/>
    <w:rsid w:val="001A178E"/>
    <w:rsid w:val="001A5B3B"/>
    <w:rsid w:val="001A5C32"/>
    <w:rsid w:val="001A5DBF"/>
    <w:rsid w:val="001A78FF"/>
    <w:rsid w:val="001B59D9"/>
    <w:rsid w:val="001C2002"/>
    <w:rsid w:val="001C4E17"/>
    <w:rsid w:val="001C5825"/>
    <w:rsid w:val="001E07C1"/>
    <w:rsid w:val="001E6123"/>
    <w:rsid w:val="001E7FD1"/>
    <w:rsid w:val="001F4415"/>
    <w:rsid w:val="001F728E"/>
    <w:rsid w:val="002072E7"/>
    <w:rsid w:val="0020762D"/>
    <w:rsid w:val="00212899"/>
    <w:rsid w:val="00222E59"/>
    <w:rsid w:val="002278CA"/>
    <w:rsid w:val="00235AFD"/>
    <w:rsid w:val="00237172"/>
    <w:rsid w:val="00237BBF"/>
    <w:rsid w:val="002544D6"/>
    <w:rsid w:val="0025468A"/>
    <w:rsid w:val="00265694"/>
    <w:rsid w:val="00267C31"/>
    <w:rsid w:val="00271BE9"/>
    <w:rsid w:val="00273F12"/>
    <w:rsid w:val="00277634"/>
    <w:rsid w:val="002806FE"/>
    <w:rsid w:val="0028724F"/>
    <w:rsid w:val="002905BC"/>
    <w:rsid w:val="002920DB"/>
    <w:rsid w:val="00293779"/>
    <w:rsid w:val="002A6CC2"/>
    <w:rsid w:val="002B31B8"/>
    <w:rsid w:val="002C1FA3"/>
    <w:rsid w:val="002C3AB7"/>
    <w:rsid w:val="002C6887"/>
    <w:rsid w:val="002C7912"/>
    <w:rsid w:val="002D04B4"/>
    <w:rsid w:val="002D72D4"/>
    <w:rsid w:val="002E4AEF"/>
    <w:rsid w:val="002E4C1F"/>
    <w:rsid w:val="002E640B"/>
    <w:rsid w:val="002E6ABC"/>
    <w:rsid w:val="002E7019"/>
    <w:rsid w:val="00301F20"/>
    <w:rsid w:val="003102A7"/>
    <w:rsid w:val="00315A19"/>
    <w:rsid w:val="003170C5"/>
    <w:rsid w:val="003276F1"/>
    <w:rsid w:val="00343557"/>
    <w:rsid w:val="00344FFE"/>
    <w:rsid w:val="0034551A"/>
    <w:rsid w:val="00346515"/>
    <w:rsid w:val="00357082"/>
    <w:rsid w:val="003646AD"/>
    <w:rsid w:val="003675A2"/>
    <w:rsid w:val="0037317B"/>
    <w:rsid w:val="00377D5E"/>
    <w:rsid w:val="0038145B"/>
    <w:rsid w:val="003831BF"/>
    <w:rsid w:val="003862F3"/>
    <w:rsid w:val="00390D0F"/>
    <w:rsid w:val="003913A9"/>
    <w:rsid w:val="003A0EBF"/>
    <w:rsid w:val="003A255C"/>
    <w:rsid w:val="003A6D5F"/>
    <w:rsid w:val="003B13A4"/>
    <w:rsid w:val="003B6615"/>
    <w:rsid w:val="003C6A37"/>
    <w:rsid w:val="003C6D95"/>
    <w:rsid w:val="003C6F63"/>
    <w:rsid w:val="003C78EB"/>
    <w:rsid w:val="003D158D"/>
    <w:rsid w:val="003D1CFD"/>
    <w:rsid w:val="003D2A21"/>
    <w:rsid w:val="003D3638"/>
    <w:rsid w:val="003E2EFC"/>
    <w:rsid w:val="003E351D"/>
    <w:rsid w:val="003E58B0"/>
    <w:rsid w:val="003F0715"/>
    <w:rsid w:val="003F2557"/>
    <w:rsid w:val="00400955"/>
    <w:rsid w:val="0040224F"/>
    <w:rsid w:val="00405059"/>
    <w:rsid w:val="00406DBE"/>
    <w:rsid w:val="00414B36"/>
    <w:rsid w:val="00415491"/>
    <w:rsid w:val="00415DA7"/>
    <w:rsid w:val="00432851"/>
    <w:rsid w:val="004330AB"/>
    <w:rsid w:val="00445FD9"/>
    <w:rsid w:val="0044782C"/>
    <w:rsid w:val="00450534"/>
    <w:rsid w:val="00453711"/>
    <w:rsid w:val="00454EA3"/>
    <w:rsid w:val="0046219E"/>
    <w:rsid w:val="00465712"/>
    <w:rsid w:val="0046612B"/>
    <w:rsid w:val="00466C01"/>
    <w:rsid w:val="00470F5A"/>
    <w:rsid w:val="00471EEA"/>
    <w:rsid w:val="004731C9"/>
    <w:rsid w:val="004734D0"/>
    <w:rsid w:val="00475B20"/>
    <w:rsid w:val="00490603"/>
    <w:rsid w:val="0049098C"/>
    <w:rsid w:val="0049528B"/>
    <w:rsid w:val="004A4EAD"/>
    <w:rsid w:val="004B432C"/>
    <w:rsid w:val="004E0841"/>
    <w:rsid w:val="004E3C23"/>
    <w:rsid w:val="004F10E6"/>
    <w:rsid w:val="004F2566"/>
    <w:rsid w:val="004F2B94"/>
    <w:rsid w:val="004F5AA7"/>
    <w:rsid w:val="004F7896"/>
    <w:rsid w:val="0050292B"/>
    <w:rsid w:val="0050353C"/>
    <w:rsid w:val="005057CB"/>
    <w:rsid w:val="0050613B"/>
    <w:rsid w:val="00510CCD"/>
    <w:rsid w:val="00511C4C"/>
    <w:rsid w:val="00511FAA"/>
    <w:rsid w:val="00513338"/>
    <w:rsid w:val="00513D97"/>
    <w:rsid w:val="00516888"/>
    <w:rsid w:val="00517576"/>
    <w:rsid w:val="00530340"/>
    <w:rsid w:val="00533AD8"/>
    <w:rsid w:val="00536390"/>
    <w:rsid w:val="00540D65"/>
    <w:rsid w:val="0054630B"/>
    <w:rsid w:val="00552792"/>
    <w:rsid w:val="00555677"/>
    <w:rsid w:val="0056017D"/>
    <w:rsid w:val="0056162D"/>
    <w:rsid w:val="0056416E"/>
    <w:rsid w:val="00571A03"/>
    <w:rsid w:val="005814EC"/>
    <w:rsid w:val="00594429"/>
    <w:rsid w:val="005951AD"/>
    <w:rsid w:val="005C2AC8"/>
    <w:rsid w:val="005C778D"/>
    <w:rsid w:val="005D4945"/>
    <w:rsid w:val="005E5616"/>
    <w:rsid w:val="005F65E4"/>
    <w:rsid w:val="005F75C9"/>
    <w:rsid w:val="00607671"/>
    <w:rsid w:val="006140CA"/>
    <w:rsid w:val="006154CB"/>
    <w:rsid w:val="00617251"/>
    <w:rsid w:val="00620FBB"/>
    <w:rsid w:val="00621F21"/>
    <w:rsid w:val="00625CC9"/>
    <w:rsid w:val="00626B73"/>
    <w:rsid w:val="00633B70"/>
    <w:rsid w:val="00636340"/>
    <w:rsid w:val="00642069"/>
    <w:rsid w:val="006455D1"/>
    <w:rsid w:val="006464CA"/>
    <w:rsid w:val="0065087C"/>
    <w:rsid w:val="00656CFB"/>
    <w:rsid w:val="00657A63"/>
    <w:rsid w:val="00667CB7"/>
    <w:rsid w:val="00672721"/>
    <w:rsid w:val="00677E3F"/>
    <w:rsid w:val="0068304A"/>
    <w:rsid w:val="00684CE2"/>
    <w:rsid w:val="00686914"/>
    <w:rsid w:val="00686C99"/>
    <w:rsid w:val="00692D5D"/>
    <w:rsid w:val="00693539"/>
    <w:rsid w:val="006A4D5B"/>
    <w:rsid w:val="006A64AD"/>
    <w:rsid w:val="006B3B2A"/>
    <w:rsid w:val="006B4DB7"/>
    <w:rsid w:val="006B721F"/>
    <w:rsid w:val="006C0D29"/>
    <w:rsid w:val="006C4A5F"/>
    <w:rsid w:val="006D4ADF"/>
    <w:rsid w:val="006D551A"/>
    <w:rsid w:val="006D601B"/>
    <w:rsid w:val="006E7500"/>
    <w:rsid w:val="006E7B9A"/>
    <w:rsid w:val="006F09ED"/>
    <w:rsid w:val="006F24C4"/>
    <w:rsid w:val="006F5137"/>
    <w:rsid w:val="006F5F2B"/>
    <w:rsid w:val="007107F9"/>
    <w:rsid w:val="0072010E"/>
    <w:rsid w:val="007235F7"/>
    <w:rsid w:val="00723DA3"/>
    <w:rsid w:val="0072572F"/>
    <w:rsid w:val="0074534A"/>
    <w:rsid w:val="00751440"/>
    <w:rsid w:val="007541FE"/>
    <w:rsid w:val="007560BF"/>
    <w:rsid w:val="007619DE"/>
    <w:rsid w:val="00764BDB"/>
    <w:rsid w:val="00767388"/>
    <w:rsid w:val="00770ABF"/>
    <w:rsid w:val="007729C1"/>
    <w:rsid w:val="00774496"/>
    <w:rsid w:val="0077538C"/>
    <w:rsid w:val="00796866"/>
    <w:rsid w:val="007A7789"/>
    <w:rsid w:val="007B25F5"/>
    <w:rsid w:val="007B27AA"/>
    <w:rsid w:val="007B3D32"/>
    <w:rsid w:val="007C50BA"/>
    <w:rsid w:val="007C79CE"/>
    <w:rsid w:val="007D223E"/>
    <w:rsid w:val="007D3AC0"/>
    <w:rsid w:val="007D5B4E"/>
    <w:rsid w:val="007D5CA3"/>
    <w:rsid w:val="007D6861"/>
    <w:rsid w:val="007F1B58"/>
    <w:rsid w:val="007F32F6"/>
    <w:rsid w:val="007F339A"/>
    <w:rsid w:val="007F5EC2"/>
    <w:rsid w:val="008052E8"/>
    <w:rsid w:val="0081765B"/>
    <w:rsid w:val="00817D09"/>
    <w:rsid w:val="00823518"/>
    <w:rsid w:val="008246D9"/>
    <w:rsid w:val="008270E5"/>
    <w:rsid w:val="00836695"/>
    <w:rsid w:val="00836C10"/>
    <w:rsid w:val="008378A9"/>
    <w:rsid w:val="00842195"/>
    <w:rsid w:val="00843FD8"/>
    <w:rsid w:val="00845E2A"/>
    <w:rsid w:val="00850717"/>
    <w:rsid w:val="00856FEC"/>
    <w:rsid w:val="008651DB"/>
    <w:rsid w:val="00894D4E"/>
    <w:rsid w:val="00895291"/>
    <w:rsid w:val="0089545B"/>
    <w:rsid w:val="0089795A"/>
    <w:rsid w:val="008B16DA"/>
    <w:rsid w:val="008B7EB3"/>
    <w:rsid w:val="008C0BDC"/>
    <w:rsid w:val="008D1868"/>
    <w:rsid w:val="008D6363"/>
    <w:rsid w:val="008E4205"/>
    <w:rsid w:val="008E53B3"/>
    <w:rsid w:val="008E710B"/>
    <w:rsid w:val="008F0DD7"/>
    <w:rsid w:val="008F2195"/>
    <w:rsid w:val="008F6936"/>
    <w:rsid w:val="008F7A22"/>
    <w:rsid w:val="00916212"/>
    <w:rsid w:val="00917E23"/>
    <w:rsid w:val="0092177A"/>
    <w:rsid w:val="00924BCA"/>
    <w:rsid w:val="0092702F"/>
    <w:rsid w:val="00941B30"/>
    <w:rsid w:val="00946E82"/>
    <w:rsid w:val="00947A9D"/>
    <w:rsid w:val="00956225"/>
    <w:rsid w:val="0096088B"/>
    <w:rsid w:val="00963058"/>
    <w:rsid w:val="00963C2C"/>
    <w:rsid w:val="00971A79"/>
    <w:rsid w:val="00977E80"/>
    <w:rsid w:val="009808D5"/>
    <w:rsid w:val="00986734"/>
    <w:rsid w:val="00987ED5"/>
    <w:rsid w:val="009A1D88"/>
    <w:rsid w:val="009A24D5"/>
    <w:rsid w:val="009A4A87"/>
    <w:rsid w:val="009A64A8"/>
    <w:rsid w:val="009B155D"/>
    <w:rsid w:val="009B46DB"/>
    <w:rsid w:val="009B5649"/>
    <w:rsid w:val="009B717D"/>
    <w:rsid w:val="009C0509"/>
    <w:rsid w:val="009E10B6"/>
    <w:rsid w:val="009F2DF7"/>
    <w:rsid w:val="009F3CD3"/>
    <w:rsid w:val="009F5DC9"/>
    <w:rsid w:val="009F7D21"/>
    <w:rsid w:val="00A110CE"/>
    <w:rsid w:val="00A13FEC"/>
    <w:rsid w:val="00A17F5D"/>
    <w:rsid w:val="00A217D9"/>
    <w:rsid w:val="00A300D1"/>
    <w:rsid w:val="00A45D55"/>
    <w:rsid w:val="00A461F0"/>
    <w:rsid w:val="00A510AB"/>
    <w:rsid w:val="00A600FA"/>
    <w:rsid w:val="00A6192B"/>
    <w:rsid w:val="00A628AC"/>
    <w:rsid w:val="00A645E0"/>
    <w:rsid w:val="00A64FA9"/>
    <w:rsid w:val="00A80FEB"/>
    <w:rsid w:val="00A93F79"/>
    <w:rsid w:val="00AA0EE9"/>
    <w:rsid w:val="00AA4E8A"/>
    <w:rsid w:val="00AC121A"/>
    <w:rsid w:val="00AD66C8"/>
    <w:rsid w:val="00AE72CB"/>
    <w:rsid w:val="00AF4570"/>
    <w:rsid w:val="00B01700"/>
    <w:rsid w:val="00B02A64"/>
    <w:rsid w:val="00B050D7"/>
    <w:rsid w:val="00B06633"/>
    <w:rsid w:val="00B11613"/>
    <w:rsid w:val="00B17B54"/>
    <w:rsid w:val="00B2334A"/>
    <w:rsid w:val="00B274C3"/>
    <w:rsid w:val="00B36C7F"/>
    <w:rsid w:val="00B52E9D"/>
    <w:rsid w:val="00B568B1"/>
    <w:rsid w:val="00B5750A"/>
    <w:rsid w:val="00B6072A"/>
    <w:rsid w:val="00B63460"/>
    <w:rsid w:val="00B64B6B"/>
    <w:rsid w:val="00B73CE0"/>
    <w:rsid w:val="00B8399D"/>
    <w:rsid w:val="00B96674"/>
    <w:rsid w:val="00B9720A"/>
    <w:rsid w:val="00BA6C08"/>
    <w:rsid w:val="00BA7CCA"/>
    <w:rsid w:val="00BB5B04"/>
    <w:rsid w:val="00BC499C"/>
    <w:rsid w:val="00BD0D68"/>
    <w:rsid w:val="00BE4695"/>
    <w:rsid w:val="00BE49FF"/>
    <w:rsid w:val="00BE7395"/>
    <w:rsid w:val="00BE7B5D"/>
    <w:rsid w:val="00BF09FD"/>
    <w:rsid w:val="00BF2754"/>
    <w:rsid w:val="00C036D9"/>
    <w:rsid w:val="00C054E8"/>
    <w:rsid w:val="00C44A3E"/>
    <w:rsid w:val="00C5340C"/>
    <w:rsid w:val="00C566FA"/>
    <w:rsid w:val="00C60227"/>
    <w:rsid w:val="00C665C2"/>
    <w:rsid w:val="00C66C4C"/>
    <w:rsid w:val="00C7011A"/>
    <w:rsid w:val="00C7301B"/>
    <w:rsid w:val="00C81F0D"/>
    <w:rsid w:val="00C8352C"/>
    <w:rsid w:val="00C85330"/>
    <w:rsid w:val="00C9280C"/>
    <w:rsid w:val="00C9460B"/>
    <w:rsid w:val="00C959BF"/>
    <w:rsid w:val="00CA50C5"/>
    <w:rsid w:val="00CB0C27"/>
    <w:rsid w:val="00CB5C69"/>
    <w:rsid w:val="00CB6B9A"/>
    <w:rsid w:val="00CB7E6B"/>
    <w:rsid w:val="00CC4377"/>
    <w:rsid w:val="00CC69F3"/>
    <w:rsid w:val="00CC7BD2"/>
    <w:rsid w:val="00CD1B85"/>
    <w:rsid w:val="00CD5EEA"/>
    <w:rsid w:val="00CE008F"/>
    <w:rsid w:val="00CE3AF1"/>
    <w:rsid w:val="00CE73FF"/>
    <w:rsid w:val="00CF147E"/>
    <w:rsid w:val="00CF54C0"/>
    <w:rsid w:val="00D05823"/>
    <w:rsid w:val="00D13DC3"/>
    <w:rsid w:val="00D1591A"/>
    <w:rsid w:val="00D41366"/>
    <w:rsid w:val="00D41F7D"/>
    <w:rsid w:val="00D47513"/>
    <w:rsid w:val="00D50717"/>
    <w:rsid w:val="00D509DF"/>
    <w:rsid w:val="00D5595B"/>
    <w:rsid w:val="00D56882"/>
    <w:rsid w:val="00D57302"/>
    <w:rsid w:val="00D640D6"/>
    <w:rsid w:val="00D73989"/>
    <w:rsid w:val="00D804E7"/>
    <w:rsid w:val="00D81523"/>
    <w:rsid w:val="00D82B6B"/>
    <w:rsid w:val="00D846FD"/>
    <w:rsid w:val="00D85F8F"/>
    <w:rsid w:val="00D901EC"/>
    <w:rsid w:val="00D9125A"/>
    <w:rsid w:val="00D92BD9"/>
    <w:rsid w:val="00DA1538"/>
    <w:rsid w:val="00DA26D9"/>
    <w:rsid w:val="00DB08D9"/>
    <w:rsid w:val="00DB2AB7"/>
    <w:rsid w:val="00DC291F"/>
    <w:rsid w:val="00DC341E"/>
    <w:rsid w:val="00DE537F"/>
    <w:rsid w:val="00DE6601"/>
    <w:rsid w:val="00E05437"/>
    <w:rsid w:val="00E13F41"/>
    <w:rsid w:val="00E21693"/>
    <w:rsid w:val="00E21E29"/>
    <w:rsid w:val="00E2447F"/>
    <w:rsid w:val="00E24632"/>
    <w:rsid w:val="00E27AFE"/>
    <w:rsid w:val="00E554CC"/>
    <w:rsid w:val="00E60E1A"/>
    <w:rsid w:val="00E6267E"/>
    <w:rsid w:val="00E64E91"/>
    <w:rsid w:val="00E86ABC"/>
    <w:rsid w:val="00E911BD"/>
    <w:rsid w:val="00E91D5D"/>
    <w:rsid w:val="00E93F15"/>
    <w:rsid w:val="00EA5F66"/>
    <w:rsid w:val="00EA6A28"/>
    <w:rsid w:val="00EA6D63"/>
    <w:rsid w:val="00EB03B1"/>
    <w:rsid w:val="00EB2E06"/>
    <w:rsid w:val="00EC0D87"/>
    <w:rsid w:val="00EC41B3"/>
    <w:rsid w:val="00EC5E3E"/>
    <w:rsid w:val="00EC7156"/>
    <w:rsid w:val="00EC7F52"/>
    <w:rsid w:val="00ED20BD"/>
    <w:rsid w:val="00ED6D51"/>
    <w:rsid w:val="00EE0165"/>
    <w:rsid w:val="00EE500A"/>
    <w:rsid w:val="00EF4312"/>
    <w:rsid w:val="00EF51D8"/>
    <w:rsid w:val="00F00596"/>
    <w:rsid w:val="00F07707"/>
    <w:rsid w:val="00F07C6B"/>
    <w:rsid w:val="00F17B81"/>
    <w:rsid w:val="00F23BE8"/>
    <w:rsid w:val="00F25837"/>
    <w:rsid w:val="00F41E19"/>
    <w:rsid w:val="00F460CC"/>
    <w:rsid w:val="00F5285E"/>
    <w:rsid w:val="00F6041D"/>
    <w:rsid w:val="00F67831"/>
    <w:rsid w:val="00F70330"/>
    <w:rsid w:val="00F71303"/>
    <w:rsid w:val="00F71D2F"/>
    <w:rsid w:val="00F839A6"/>
    <w:rsid w:val="00F84FD4"/>
    <w:rsid w:val="00F92194"/>
    <w:rsid w:val="00F92E2E"/>
    <w:rsid w:val="00F95850"/>
    <w:rsid w:val="00F978C0"/>
    <w:rsid w:val="00FB4ECC"/>
    <w:rsid w:val="00FB5191"/>
    <w:rsid w:val="00FC160B"/>
    <w:rsid w:val="00FE1C4C"/>
    <w:rsid w:val="00FF44F0"/>
    <w:rsid w:val="00FF45E2"/>
    <w:rsid w:val="00FF4B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2">
      <v:textbox inset="5.85pt,.7pt,5.85pt,.7pt"/>
    </o:shapedefaults>
    <o:shapelayout v:ext="edit">
      <o:idmap v:ext="edit" data="1"/>
    </o:shapelayout>
  </w:shapeDefaults>
  <w:decimalSymbol w:val=","/>
  <w:listSeparator w:val=";"/>
  <w14:docId w14:val="039C7728"/>
  <w15:docId w15:val="{AD2628FA-6A09-4236-9081-BDE633C90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US" w:bidi="ar-SA"/>
      </w:rPr>
    </w:rPrDefault>
    <w:pPrDefault>
      <w:pPr>
        <w:spacing w:after="12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668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genda1">
    <w:name w:val="Agenda 1"/>
    <w:basedOn w:val="Normal"/>
    <w:uiPriority w:val="99"/>
    <w:qFormat/>
    <w:rsid w:val="0054630B"/>
    <w:pPr>
      <w:numPr>
        <w:numId w:val="1"/>
      </w:numPr>
      <w:spacing w:before="120" w:line="240" w:lineRule="auto"/>
      <w:jc w:val="both"/>
    </w:pPr>
    <w:rPr>
      <w:rFonts w:ascii="Arial" w:eastAsia="Times New Roman" w:hAnsi="Arial" w:cs="Times New Roman"/>
      <w:szCs w:val="20"/>
      <w:lang w:val="en-GB"/>
    </w:rPr>
  </w:style>
  <w:style w:type="paragraph" w:customStyle="1" w:styleId="Agenda2">
    <w:name w:val="Agenda 2"/>
    <w:basedOn w:val="Normal"/>
    <w:uiPriority w:val="99"/>
    <w:qFormat/>
    <w:rsid w:val="0054630B"/>
    <w:pPr>
      <w:numPr>
        <w:ilvl w:val="1"/>
        <w:numId w:val="1"/>
      </w:numPr>
      <w:spacing w:after="60" w:line="240" w:lineRule="auto"/>
    </w:pPr>
    <w:rPr>
      <w:rFonts w:ascii="Arial" w:eastAsia="MS Mincho" w:hAnsi="Arial" w:cs="Times New Roman"/>
      <w:szCs w:val="24"/>
      <w:lang w:val="en-GB" w:eastAsia="ja-JP"/>
    </w:rPr>
  </w:style>
  <w:style w:type="table" w:styleId="Grilledutableau">
    <w:name w:val="Table Grid"/>
    <w:basedOn w:val="TableauNormal"/>
    <w:uiPriority w:val="99"/>
    <w:rsid w:val="005463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400955"/>
    <w:pPr>
      <w:spacing w:after="0" w:line="240" w:lineRule="auto"/>
    </w:pPr>
    <w:rPr>
      <w:rFonts w:asciiTheme="majorHAnsi" w:eastAsiaTheme="majorEastAsia" w:hAnsiTheme="majorHAnsi" w:cstheme="majorBidi"/>
      <w:sz w:val="18"/>
      <w:szCs w:val="18"/>
    </w:rPr>
  </w:style>
  <w:style w:type="character" w:customStyle="1" w:styleId="TextedebullesCar">
    <w:name w:val="Texte de bulles Car"/>
    <w:basedOn w:val="Policepardfaut"/>
    <w:link w:val="Textedebulles"/>
    <w:uiPriority w:val="99"/>
    <w:semiHidden/>
    <w:rsid w:val="00400955"/>
    <w:rPr>
      <w:rFonts w:asciiTheme="majorHAnsi" w:eastAsiaTheme="majorEastAsia" w:hAnsiTheme="majorHAnsi" w:cstheme="majorBidi"/>
      <w:sz w:val="18"/>
      <w:szCs w:val="18"/>
    </w:rPr>
  </w:style>
  <w:style w:type="character" w:styleId="Marquedecommentaire">
    <w:name w:val="annotation reference"/>
    <w:basedOn w:val="Policepardfaut"/>
    <w:uiPriority w:val="99"/>
    <w:semiHidden/>
    <w:unhideWhenUsed/>
    <w:rsid w:val="004B432C"/>
    <w:rPr>
      <w:sz w:val="16"/>
      <w:szCs w:val="16"/>
    </w:rPr>
  </w:style>
  <w:style w:type="paragraph" w:styleId="Commentaire">
    <w:name w:val="annotation text"/>
    <w:basedOn w:val="Normal"/>
    <w:link w:val="CommentaireCar"/>
    <w:uiPriority w:val="99"/>
    <w:semiHidden/>
    <w:unhideWhenUsed/>
    <w:rsid w:val="004B432C"/>
    <w:pPr>
      <w:spacing w:line="240" w:lineRule="auto"/>
    </w:pPr>
    <w:rPr>
      <w:sz w:val="20"/>
      <w:szCs w:val="20"/>
    </w:rPr>
  </w:style>
  <w:style w:type="character" w:customStyle="1" w:styleId="CommentaireCar">
    <w:name w:val="Commentaire Car"/>
    <w:basedOn w:val="Policepardfaut"/>
    <w:link w:val="Commentaire"/>
    <w:uiPriority w:val="99"/>
    <w:semiHidden/>
    <w:rsid w:val="004B432C"/>
    <w:rPr>
      <w:sz w:val="20"/>
      <w:szCs w:val="20"/>
    </w:rPr>
  </w:style>
  <w:style w:type="paragraph" w:styleId="Objetducommentaire">
    <w:name w:val="annotation subject"/>
    <w:basedOn w:val="Commentaire"/>
    <w:next w:val="Commentaire"/>
    <w:link w:val="ObjetducommentaireCar"/>
    <w:uiPriority w:val="99"/>
    <w:semiHidden/>
    <w:unhideWhenUsed/>
    <w:rsid w:val="004B432C"/>
    <w:rPr>
      <w:b/>
      <w:bCs/>
    </w:rPr>
  </w:style>
  <w:style w:type="character" w:customStyle="1" w:styleId="ObjetducommentaireCar">
    <w:name w:val="Objet du commentaire Car"/>
    <w:basedOn w:val="CommentaireCar"/>
    <w:link w:val="Objetducommentaire"/>
    <w:uiPriority w:val="99"/>
    <w:semiHidden/>
    <w:rsid w:val="004B432C"/>
    <w:rPr>
      <w:b/>
      <w:bCs/>
      <w:sz w:val="20"/>
      <w:szCs w:val="20"/>
    </w:rPr>
  </w:style>
  <w:style w:type="paragraph" w:styleId="En-tte">
    <w:name w:val="header"/>
    <w:basedOn w:val="Normal"/>
    <w:link w:val="En-tteCar"/>
    <w:uiPriority w:val="99"/>
    <w:unhideWhenUsed/>
    <w:rsid w:val="00265694"/>
    <w:pPr>
      <w:tabs>
        <w:tab w:val="center" w:pos="4513"/>
        <w:tab w:val="right" w:pos="9026"/>
      </w:tabs>
      <w:spacing w:after="0" w:line="240" w:lineRule="auto"/>
    </w:pPr>
  </w:style>
  <w:style w:type="character" w:customStyle="1" w:styleId="En-tteCar">
    <w:name w:val="En-tête Car"/>
    <w:basedOn w:val="Policepardfaut"/>
    <w:link w:val="En-tte"/>
    <w:uiPriority w:val="99"/>
    <w:rsid w:val="00265694"/>
  </w:style>
  <w:style w:type="paragraph" w:styleId="Pieddepage">
    <w:name w:val="footer"/>
    <w:basedOn w:val="Normal"/>
    <w:link w:val="PieddepageCar"/>
    <w:uiPriority w:val="99"/>
    <w:unhideWhenUsed/>
    <w:rsid w:val="00265694"/>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265694"/>
  </w:style>
  <w:style w:type="paragraph" w:styleId="Sansinterligne">
    <w:name w:val="No Spacing"/>
    <w:uiPriority w:val="1"/>
    <w:qFormat/>
    <w:rsid w:val="00EB2E06"/>
    <w:pPr>
      <w:spacing w:after="0" w:line="240" w:lineRule="auto"/>
    </w:pPr>
  </w:style>
  <w:style w:type="character" w:styleId="Lienhypertexte">
    <w:name w:val="Hyperlink"/>
    <w:basedOn w:val="Policepardfaut"/>
    <w:uiPriority w:val="99"/>
    <w:unhideWhenUsed/>
    <w:rsid w:val="005D494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340082">
      <w:bodyDiv w:val="1"/>
      <w:marLeft w:val="0"/>
      <w:marRight w:val="0"/>
      <w:marTop w:val="0"/>
      <w:marBottom w:val="0"/>
      <w:divBdr>
        <w:top w:val="none" w:sz="0" w:space="0" w:color="auto"/>
        <w:left w:val="none" w:sz="0" w:space="0" w:color="auto"/>
        <w:bottom w:val="none" w:sz="0" w:space="0" w:color="auto"/>
        <w:right w:val="none" w:sz="0" w:space="0" w:color="auto"/>
      </w:divBdr>
    </w:div>
    <w:div w:id="1596011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2A862C-490D-44AA-A8BA-79AD920E3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1345</Words>
  <Characters>7402</Characters>
  <Application>Microsoft Office Word</Application>
  <DocSecurity>0</DocSecurity>
  <Lines>61</Lines>
  <Paragraphs>17</Paragraphs>
  <ScaleCrop>false</ScaleCrop>
  <HeadingPairs>
    <vt:vector size="10" baseType="variant">
      <vt:variant>
        <vt:lpstr>Titre</vt:lpstr>
      </vt:variant>
      <vt:variant>
        <vt:i4>1</vt:i4>
      </vt:variant>
      <vt:variant>
        <vt:lpstr>Titel</vt:lpstr>
      </vt:variant>
      <vt:variant>
        <vt:i4>1</vt:i4>
      </vt:variant>
      <vt:variant>
        <vt:lpstr>Title</vt:lpstr>
      </vt:variant>
      <vt:variant>
        <vt:i4>1</vt:i4>
      </vt:variant>
      <vt:variant>
        <vt:lpstr>タイトル</vt:lpstr>
      </vt:variant>
      <vt:variant>
        <vt:i4>1</vt:i4>
      </vt:variant>
      <vt:variant>
        <vt:lpstr>Rubrik</vt:lpstr>
      </vt:variant>
      <vt:variant>
        <vt:i4>1</vt:i4>
      </vt:variant>
    </vt:vector>
  </HeadingPairs>
  <TitlesOfParts>
    <vt:vector size="5" baseType="lpstr">
      <vt:lpstr/>
      <vt:lpstr/>
      <vt:lpstr/>
      <vt:lpstr/>
      <vt:lpstr/>
    </vt:vector>
  </TitlesOfParts>
  <Company>Trinity House</Company>
  <LinksUpToDate>false</LinksUpToDate>
  <CharactersWithSpaces>8730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Seamus Doyle</dc:creator>
  <cp:keywords/>
  <dc:description/>
  <cp:lastModifiedBy>Michel COUSQUER</cp:lastModifiedBy>
  <cp:revision>2</cp:revision>
  <cp:lastPrinted>2018-04-09T09:29:00Z</cp:lastPrinted>
  <dcterms:created xsi:type="dcterms:W3CDTF">2019-05-06T12:18:00Z</dcterms:created>
  <dcterms:modified xsi:type="dcterms:W3CDTF">2019-05-06T12:18:00Z</dcterms:modified>
</cp:coreProperties>
</file>